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6F206" w14:textId="14EE7E94" w:rsidR="00DB3FA7" w:rsidRPr="00AB0CD8" w:rsidRDefault="00DB3FA7" w:rsidP="00AB0CD8">
      <w:pPr>
        <w:widowControl w:val="0"/>
        <w:spacing w:before="600" w:after="24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3BDDBE78" w14:textId="7E48C315" w:rsidR="00DB3FA7" w:rsidRPr="00AB0CD8" w:rsidRDefault="00DB3FA7" w:rsidP="00AB0CD8">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44E0C7BA" w14:textId="77777777" w:rsidR="00DB3FA7" w:rsidRPr="00DB3FA7" w:rsidRDefault="00DB3FA7" w:rsidP="00AB0CD8">
      <w:pPr>
        <w:widowControl w:val="0"/>
        <w:spacing w:before="60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1CD9DDD9" w14:textId="23952702" w:rsidR="00DB3FA7" w:rsidRPr="00DB3FA7" w:rsidRDefault="00DB3FA7" w:rsidP="00AB0CD8">
      <w:pPr>
        <w:widowControl w:val="0"/>
        <w:spacing w:before="360" w:after="360" w:line="240" w:lineRule="auto"/>
        <w:rPr>
          <w:rFonts w:ascii="Arial" w:hAnsi="Arial" w:cs="Arial"/>
          <w:b/>
          <w:sz w:val="20"/>
          <w:szCs w:val="20"/>
          <w:lang w:eastAsia="cs-CZ"/>
        </w:rPr>
      </w:pPr>
      <w:r w:rsidRPr="00DB3FA7">
        <w:rPr>
          <w:rFonts w:ascii="Arial" w:hAnsi="Arial" w:cs="Arial"/>
          <w:b/>
          <w:sz w:val="20"/>
          <w:szCs w:val="20"/>
          <w:lang w:eastAsia="cs-CZ"/>
        </w:rPr>
        <w:t>a</w:t>
      </w: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547C8F89" w14:textId="4E41C2AB" w:rsidR="00DB3FA7" w:rsidRPr="00DB3FA7" w:rsidRDefault="00DB3FA7" w:rsidP="00AB0CD8">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AB0CD8">
        <w:rPr>
          <w:rFonts w:ascii="Arial" w:hAnsi="Arial" w:cs="Arial"/>
          <w:sz w:val="20"/>
          <w:szCs w:val="20"/>
          <w:lang w:eastAsia="cs-CZ"/>
        </w:rPr>
        <w:t>Smluvní strany“ nebo jednotlivě „Smluvní strana</w:t>
      </w:r>
      <w:r w:rsidRPr="00DB3FA7">
        <w:rPr>
          <w:rFonts w:ascii="Arial" w:hAnsi="Arial" w:cs="Arial"/>
          <w:sz w:val="20"/>
          <w:szCs w:val="20"/>
          <w:lang w:eastAsia="cs-CZ"/>
        </w:rPr>
        <w:t>“)</w:t>
      </w:r>
    </w:p>
    <w:p w14:paraId="691D7E6B" w14:textId="5DC9255F" w:rsidR="00DB3FA7" w:rsidRPr="00AB0CD8" w:rsidRDefault="00DB3FA7" w:rsidP="00AB0CD8">
      <w:pPr>
        <w:widowControl w:val="0"/>
        <w:tabs>
          <w:tab w:val="left" w:pos="2268"/>
        </w:tabs>
        <w:spacing w:before="36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14:paraId="2B87AD22" w14:textId="77777777" w:rsidR="00DB3FA7" w:rsidRPr="00DB3FA7" w:rsidRDefault="00DB3FA7" w:rsidP="00AB0CD8">
      <w:pPr>
        <w:widowControl w:val="0"/>
        <w:tabs>
          <w:tab w:val="left" w:pos="2268"/>
        </w:tabs>
        <w:spacing w:before="60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47C7E80F" w14:textId="076AE17A" w:rsidR="009014AB" w:rsidRPr="00AB0CD8" w:rsidRDefault="00DB3FA7" w:rsidP="00AB0CD8">
      <w:pPr>
        <w:pStyle w:val="Zkladntext"/>
        <w:keepNext/>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lastRenderedPageBreak/>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963DC7" w:rsidRPr="00963DC7">
        <w:rPr>
          <w:rFonts w:ascii="Arial" w:hAnsi="Arial" w:cs="Arial"/>
          <w:b/>
          <w:sz w:val="20"/>
          <w:szCs w:val="20"/>
        </w:rPr>
        <w:t xml:space="preserve">III/38710 Rožná – most </w:t>
      </w:r>
      <w:proofErr w:type="spellStart"/>
      <w:r w:rsidR="00963DC7" w:rsidRPr="00963DC7">
        <w:rPr>
          <w:rFonts w:ascii="Arial" w:hAnsi="Arial" w:cs="Arial"/>
          <w:b/>
          <w:sz w:val="20"/>
          <w:szCs w:val="20"/>
        </w:rPr>
        <w:t>ev.č</w:t>
      </w:r>
      <w:proofErr w:type="spellEnd"/>
      <w:r w:rsidR="00963DC7" w:rsidRPr="00963DC7">
        <w:rPr>
          <w:rFonts w:ascii="Arial" w:hAnsi="Arial" w:cs="Arial"/>
          <w:b/>
          <w:sz w:val="20"/>
          <w:szCs w:val="20"/>
        </w:rPr>
        <w:t>. 38710-7</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zákona č.</w:t>
      </w:r>
      <w:r w:rsidR="00963DC7">
        <w:rPr>
          <w:rFonts w:ascii="Arial" w:hAnsi="Arial" w:cs="Arial"/>
          <w:sz w:val="20"/>
          <w:szCs w:val="20"/>
        </w:rPr>
        <w:t> </w:t>
      </w:r>
      <w:r w:rsidRPr="00DB3FA7">
        <w:rPr>
          <w:rFonts w:ascii="Arial" w:hAnsi="Arial" w:cs="Arial"/>
          <w:sz w:val="20"/>
          <w:szCs w:val="20"/>
        </w:rPr>
        <w:t xml:space="preserve">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5B1E4FF8" w14:textId="77777777" w:rsidR="00DB3FA7" w:rsidRPr="00DB3FA7" w:rsidRDefault="00DB3FA7" w:rsidP="00AB0CD8">
      <w:pPr>
        <w:widowControl w:val="0"/>
        <w:tabs>
          <w:tab w:val="left" w:pos="2268"/>
        </w:tabs>
        <w:spacing w:before="60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FBBE5BF" w14:textId="63C46E3F" w:rsidR="00B61713" w:rsidRPr="006A76C9" w:rsidRDefault="006D2A5A" w:rsidP="008B6442">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6D2A5A">
        <w:rPr>
          <w:rFonts w:ascii="Arial" w:eastAsia="Times New Roman" w:hAnsi="Arial" w:cs="Arial"/>
          <w:sz w:val="20"/>
          <w:szCs w:val="20"/>
        </w:rPr>
        <w:t xml:space="preserve">Předmětem </w:t>
      </w:r>
      <w:r>
        <w:rPr>
          <w:rFonts w:ascii="Arial" w:eastAsia="Times New Roman" w:hAnsi="Arial" w:cs="Arial"/>
          <w:sz w:val="20"/>
          <w:szCs w:val="20"/>
        </w:rPr>
        <w:t>stavby</w:t>
      </w:r>
      <w:r w:rsidRPr="006D2A5A">
        <w:rPr>
          <w:rFonts w:ascii="Arial" w:eastAsia="Times New Roman" w:hAnsi="Arial" w:cs="Arial"/>
          <w:sz w:val="20"/>
          <w:szCs w:val="20"/>
        </w:rPr>
        <w:t xml:space="preserve"> je zbourání stávajícího a výstavba nového mostu ev. č. 38710-7 v</w:t>
      </w:r>
      <w:r w:rsidR="00AB0CD8">
        <w:rPr>
          <w:rFonts w:ascii="Arial" w:eastAsia="Times New Roman" w:hAnsi="Arial" w:cs="Arial"/>
          <w:sz w:val="20"/>
          <w:szCs w:val="20"/>
        </w:rPr>
        <w:t> </w:t>
      </w:r>
      <w:proofErr w:type="spellStart"/>
      <w:r w:rsidRPr="006D2A5A">
        <w:rPr>
          <w:rFonts w:ascii="Arial" w:eastAsia="Times New Roman" w:hAnsi="Arial" w:cs="Arial"/>
          <w:sz w:val="20"/>
          <w:szCs w:val="20"/>
        </w:rPr>
        <w:t>intravilánu</w:t>
      </w:r>
      <w:proofErr w:type="spellEnd"/>
      <w:r w:rsidRPr="006D2A5A">
        <w:rPr>
          <w:rFonts w:ascii="Arial" w:eastAsia="Times New Roman" w:hAnsi="Arial" w:cs="Arial"/>
          <w:sz w:val="20"/>
          <w:szCs w:val="20"/>
        </w:rPr>
        <w:t xml:space="preserve"> obce Rožná, okres Žďár nad Sázavou, Kraj Vysočina. Součástí stavby je i oprava vozovkového souvrství navazující komunikace III/38710 až k železničnímu přejezdu s tratí č. 251 Žďár nad Sázavou - Tišnov, u něhož je ukončena. Délka upravovaného úseku silnice III/38710 je 61,24 m.</w:t>
      </w:r>
    </w:p>
    <w:p w14:paraId="4765240B" w14:textId="614F438C" w:rsidR="00DB3FA7" w:rsidRPr="00B61713" w:rsidRDefault="00B61713" w:rsidP="008B6442">
      <w:pPr>
        <w:widowControl w:val="0"/>
        <w:numPr>
          <w:ilvl w:val="1"/>
          <w:numId w:val="3"/>
        </w:numPr>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Pr="00F011CB">
        <w:rPr>
          <w:rFonts w:ascii="Arial" w:hAnsi="Arial" w:cs="Arial"/>
          <w:bCs/>
          <w:sz w:val="20"/>
          <w:szCs w:val="20"/>
          <w:lang w:eastAsia="cs-CZ"/>
        </w:rPr>
        <w:t xml:space="preserve">ředmětem díla je provedení všech činností, prací a dodávek obsažených v projektové dokumentaci pro provádění </w:t>
      </w:r>
      <w:r w:rsidRPr="00BA6AA2">
        <w:rPr>
          <w:rFonts w:ascii="Arial" w:hAnsi="Arial" w:cs="Arial"/>
          <w:bCs/>
          <w:sz w:val="20"/>
          <w:szCs w:val="20"/>
          <w:lang w:eastAsia="cs-CZ"/>
        </w:rPr>
        <w:t>stavby „</w:t>
      </w:r>
      <w:r w:rsidR="008B6442" w:rsidRPr="00963DC7">
        <w:rPr>
          <w:rFonts w:ascii="Arial" w:hAnsi="Arial" w:cs="Arial"/>
          <w:b/>
          <w:sz w:val="20"/>
          <w:szCs w:val="20"/>
        </w:rPr>
        <w:t>III/38710 Rožná</w:t>
      </w:r>
      <w:bookmarkStart w:id="0" w:name="_GoBack"/>
      <w:bookmarkEnd w:id="0"/>
      <w:del w:id="1" w:author="Jírová Jana" w:date="2026-01-05T10:53:00Z">
        <w:r w:rsidR="008B6442" w:rsidRPr="00963DC7" w:rsidDel="00D25435">
          <w:rPr>
            <w:rFonts w:ascii="Arial" w:hAnsi="Arial" w:cs="Arial"/>
            <w:b/>
            <w:sz w:val="20"/>
            <w:szCs w:val="20"/>
          </w:rPr>
          <w:delText xml:space="preserve"> – most ev.č. 38710-7</w:delText>
        </w:r>
      </w:del>
      <w:r w:rsidR="00A72478" w:rsidRPr="00A7623D">
        <w:rPr>
          <w:rFonts w:ascii="Arial" w:hAnsi="Arial" w:cs="Arial"/>
          <w:sz w:val="20"/>
          <w:szCs w:val="20"/>
        </w:rPr>
        <w:t xml:space="preserve">“ (dále projektová dokumentace), kterou vypracoval </w:t>
      </w:r>
      <w:r w:rsidR="008B6442" w:rsidRPr="008B6442">
        <w:rPr>
          <w:rFonts w:ascii="Arial" w:hAnsi="Arial" w:cs="Arial"/>
          <w:sz w:val="20"/>
          <w:szCs w:val="20"/>
        </w:rPr>
        <w:t xml:space="preserve">Ing. Bohumil Kotlán, </w:t>
      </w:r>
      <w:proofErr w:type="spellStart"/>
      <w:r w:rsidR="008B6442" w:rsidRPr="008B6442">
        <w:rPr>
          <w:rFonts w:ascii="Arial" w:hAnsi="Arial" w:cs="Arial"/>
          <w:sz w:val="20"/>
          <w:szCs w:val="20"/>
        </w:rPr>
        <w:t>PROfi</w:t>
      </w:r>
      <w:proofErr w:type="spellEnd"/>
      <w:r w:rsidR="008B6442" w:rsidRPr="008B6442">
        <w:rPr>
          <w:rFonts w:ascii="Arial" w:hAnsi="Arial" w:cs="Arial"/>
          <w:sz w:val="20"/>
          <w:szCs w:val="20"/>
        </w:rPr>
        <w:t xml:space="preserve"> Jihlava </w:t>
      </w:r>
      <w:r w:rsidR="00AB0CD8">
        <w:rPr>
          <w:rFonts w:ascii="Arial" w:hAnsi="Arial" w:cs="Arial"/>
          <w:sz w:val="20"/>
          <w:szCs w:val="20"/>
        </w:rPr>
        <w:t>spol. s r. o., IČO 18198228, se </w:t>
      </w:r>
      <w:r w:rsidR="008B6442" w:rsidRPr="008B6442">
        <w:rPr>
          <w:rFonts w:ascii="Arial" w:hAnsi="Arial" w:cs="Arial"/>
          <w:sz w:val="20"/>
          <w:szCs w:val="20"/>
        </w:rPr>
        <w:t>sídlem Pod Příkopem 933/6, 58601 Jihlava</w:t>
      </w:r>
      <w:r w:rsidRPr="00BA6AA2">
        <w:rPr>
          <w:rFonts w:ascii="Arial" w:hAnsi="Arial" w:cs="Arial"/>
          <w:sz w:val="20"/>
          <w:szCs w:val="20"/>
        </w:rPr>
        <w:t xml:space="preserve">, </w:t>
      </w:r>
      <w:r w:rsidRPr="00BA6AA2">
        <w:rPr>
          <w:rFonts w:ascii="Arial" w:hAnsi="Arial" w:cs="Arial"/>
          <w:bCs/>
          <w:sz w:val="20"/>
          <w:szCs w:val="20"/>
          <w:lang w:eastAsia="cs-CZ"/>
        </w:rPr>
        <w:t>v soupise stavebních</w:t>
      </w:r>
      <w:r w:rsidRPr="009F1A04">
        <w:rPr>
          <w:rFonts w:ascii="Arial" w:hAnsi="Arial" w:cs="Arial"/>
          <w:bCs/>
          <w:sz w:val="20"/>
          <w:szCs w:val="20"/>
          <w:lang w:eastAsia="cs-CZ"/>
        </w:rPr>
        <w:t xml:space="preserve"> prací, dodávek a</w:t>
      </w:r>
      <w:r w:rsidRPr="008C77FB">
        <w:rPr>
          <w:rFonts w:ascii="Arial" w:hAnsi="Arial" w:cs="Arial"/>
          <w:bCs/>
          <w:sz w:val="20"/>
          <w:szCs w:val="20"/>
          <w:lang w:eastAsia="cs-CZ"/>
        </w:rPr>
        <w:t xml:space="preserve"> služeb s výkazem výměr k této projektové dokumentaci, který tvoří přílohu této Smlouvy. </w:t>
      </w:r>
    </w:p>
    <w:p w14:paraId="0E24A17A" w14:textId="34FBF3EF"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2E5372E1" w14:textId="5345597A"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Při realizaci díla budou použity pouze pracovní a technol</w:t>
      </w:r>
      <w:r w:rsidR="004B0B65">
        <w:rPr>
          <w:rFonts w:ascii="Arial" w:hAnsi="Arial" w:cs="Arial"/>
          <w:bCs/>
          <w:sz w:val="20"/>
          <w:szCs w:val="20"/>
          <w:lang w:eastAsia="cs-CZ"/>
        </w:rPr>
        <w:t>ogické postupy a dále výrobky a </w:t>
      </w:r>
      <w:r w:rsidRPr="00DB3FA7">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6A0653AE" w14:textId="79517169" w:rsidR="00DB3FA7" w:rsidRPr="004B0B65" w:rsidRDefault="00DB3FA7" w:rsidP="004B0B65">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0FC53792" w14:textId="77777777" w:rsidR="00DB3FA7" w:rsidRPr="00DB3FA7" w:rsidRDefault="00DB3FA7" w:rsidP="004B0B65">
      <w:pPr>
        <w:widowControl w:val="0"/>
        <w:tabs>
          <w:tab w:val="left" w:pos="2268"/>
        </w:tabs>
        <w:spacing w:before="60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9E133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9E1337">
        <w:rPr>
          <w:rFonts w:ascii="Arial" w:hAnsi="Arial" w:cs="Arial"/>
          <w:snapToGrid w:val="0"/>
          <w:sz w:val="20"/>
          <w:szCs w:val="20"/>
          <w:lang w:val="cs-CZ"/>
        </w:rPr>
        <w:t>Zhotovitel se zavazuje řádně a včas provést dílo v těchto termínech plnění:</w:t>
      </w:r>
    </w:p>
    <w:p w14:paraId="25C300BE" w14:textId="41D668FA" w:rsidR="00AB0B18" w:rsidRPr="009E1337" w:rsidRDefault="009F775C" w:rsidP="003F3D4C">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1337">
        <w:rPr>
          <w:rFonts w:ascii="Arial" w:hAnsi="Arial" w:cs="Arial"/>
          <w:sz w:val="20"/>
          <w:szCs w:val="20"/>
          <w:lang w:eastAsia="cs-CZ"/>
        </w:rPr>
        <w:t xml:space="preserve">zahájení realizace </w:t>
      </w:r>
      <w:r w:rsidR="004A2280">
        <w:rPr>
          <w:rFonts w:ascii="Arial" w:hAnsi="Arial" w:cs="Arial"/>
          <w:sz w:val="20"/>
          <w:szCs w:val="20"/>
          <w:lang w:eastAsia="cs-CZ"/>
        </w:rPr>
        <w:t>stavby</w:t>
      </w:r>
      <w:r w:rsidRPr="009E1337">
        <w:rPr>
          <w:rFonts w:ascii="Arial" w:hAnsi="Arial" w:cs="Arial"/>
          <w:sz w:val="20"/>
          <w:szCs w:val="20"/>
          <w:lang w:eastAsia="cs-CZ"/>
        </w:rPr>
        <w:t xml:space="preserve">: </w:t>
      </w:r>
      <w:r w:rsidR="004A2280" w:rsidRPr="004A2280">
        <w:rPr>
          <w:rFonts w:ascii="Arial" w:hAnsi="Arial" w:cs="Arial"/>
          <w:b/>
          <w:sz w:val="20"/>
          <w:szCs w:val="20"/>
          <w:lang w:eastAsia="cs-CZ"/>
        </w:rPr>
        <w:t>dnem předání a převzetí staveniště</w:t>
      </w:r>
      <w:r w:rsidR="00412A1E" w:rsidRPr="009E1337">
        <w:rPr>
          <w:rFonts w:ascii="Arial" w:hAnsi="Arial" w:cs="Arial"/>
          <w:sz w:val="20"/>
          <w:szCs w:val="20"/>
          <w:lang w:eastAsia="cs-CZ"/>
        </w:rPr>
        <w:t>,</w:t>
      </w:r>
    </w:p>
    <w:p w14:paraId="780E1D80" w14:textId="07D4DE72" w:rsidR="00F7612B" w:rsidRPr="009E1337"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1337">
        <w:rPr>
          <w:rFonts w:ascii="Arial" w:hAnsi="Arial" w:cs="Arial"/>
          <w:sz w:val="20"/>
          <w:szCs w:val="20"/>
          <w:lang w:eastAsia="cs-CZ"/>
        </w:rPr>
        <w:t xml:space="preserve">uvedení celé stavby do užívání ve smyslu čl. XII. obchodních podmínek (dále i „OP“): </w:t>
      </w:r>
      <w:r w:rsidR="004B0B65">
        <w:rPr>
          <w:rFonts w:ascii="Arial" w:hAnsi="Arial" w:cs="Arial"/>
          <w:b/>
          <w:sz w:val="20"/>
          <w:szCs w:val="20"/>
          <w:lang w:eastAsia="cs-CZ"/>
        </w:rPr>
        <w:t>do </w:t>
      </w:r>
      <w:del w:id="2" w:author="Jírová Jana" w:date="2025-12-19T08:38:00Z">
        <w:r w:rsidR="00A936D8" w:rsidRPr="009E1337" w:rsidDel="00C771D6">
          <w:rPr>
            <w:rFonts w:ascii="Arial" w:hAnsi="Arial" w:cs="Arial"/>
            <w:b/>
            <w:sz w:val="20"/>
            <w:szCs w:val="20"/>
            <w:lang w:eastAsia="cs-CZ"/>
          </w:rPr>
          <w:delText>5 </w:delText>
        </w:r>
        <w:r w:rsidR="008B6442" w:rsidDel="00C771D6">
          <w:rPr>
            <w:rFonts w:ascii="Arial" w:hAnsi="Arial" w:cs="Arial"/>
            <w:b/>
            <w:sz w:val="20"/>
            <w:szCs w:val="20"/>
            <w:lang w:eastAsia="cs-CZ"/>
          </w:rPr>
          <w:delText>měsíců</w:delText>
        </w:r>
      </w:del>
      <w:ins w:id="3" w:author="Jírová Jana" w:date="2025-12-19T08:38:00Z">
        <w:r w:rsidR="00C771D6">
          <w:rPr>
            <w:rFonts w:ascii="Arial" w:hAnsi="Arial" w:cs="Arial"/>
            <w:b/>
            <w:sz w:val="20"/>
            <w:szCs w:val="20"/>
            <w:lang w:eastAsia="cs-CZ"/>
          </w:rPr>
          <w:t>3,5 měsíce</w:t>
        </w:r>
      </w:ins>
      <w:r w:rsidR="008B6442" w:rsidRPr="009E1337">
        <w:rPr>
          <w:rFonts w:ascii="Arial" w:hAnsi="Arial" w:cs="Arial"/>
          <w:sz w:val="20"/>
          <w:szCs w:val="20"/>
          <w:lang w:eastAsia="cs-CZ"/>
        </w:rPr>
        <w:t xml:space="preserve"> </w:t>
      </w:r>
      <w:r w:rsidRPr="009E1337">
        <w:rPr>
          <w:rFonts w:ascii="Arial" w:hAnsi="Arial" w:cs="Arial"/>
          <w:sz w:val="20"/>
          <w:szCs w:val="20"/>
          <w:lang w:eastAsia="cs-CZ"/>
        </w:rPr>
        <w:t>od předání a převzetí staveniště,</w:t>
      </w:r>
    </w:p>
    <w:p w14:paraId="055E4247" w14:textId="31CB8482" w:rsidR="001540F7" w:rsidRPr="009E1337"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Style w:val="Nadpis5Char"/>
          <w:rFonts w:ascii="Arial" w:eastAsiaTheme="minorHAnsi" w:hAnsi="Arial" w:cs="Arial"/>
          <w:color w:val="auto"/>
          <w:sz w:val="20"/>
          <w:szCs w:val="20"/>
          <w:lang w:eastAsia="cs-CZ"/>
        </w:rPr>
      </w:pPr>
      <w:r w:rsidRPr="009E1337">
        <w:rPr>
          <w:rFonts w:ascii="Arial" w:hAnsi="Arial" w:cs="Arial"/>
          <w:sz w:val="20"/>
          <w:szCs w:val="20"/>
          <w:lang w:eastAsia="cs-CZ"/>
        </w:rPr>
        <w:t xml:space="preserve">dokončení díla vč. předání kompletní dokladové části Objednateli: </w:t>
      </w:r>
      <w:r w:rsidRPr="009E1337">
        <w:rPr>
          <w:rFonts w:ascii="Arial" w:hAnsi="Arial" w:cs="Arial"/>
          <w:b/>
          <w:sz w:val="20"/>
          <w:szCs w:val="20"/>
          <w:lang w:eastAsia="cs-CZ"/>
        </w:rPr>
        <w:t>do 1 měsíce</w:t>
      </w:r>
      <w:r w:rsidRPr="009E1337">
        <w:rPr>
          <w:rFonts w:ascii="Arial" w:hAnsi="Arial" w:cs="Arial"/>
          <w:sz w:val="20"/>
          <w:szCs w:val="20"/>
          <w:lang w:eastAsia="cs-CZ"/>
        </w:rPr>
        <w:t xml:space="preserve"> od uvedení celé stavby do užívání dle bodu </w:t>
      </w:r>
      <w:r w:rsidR="004A2280">
        <w:rPr>
          <w:rFonts w:ascii="Arial" w:hAnsi="Arial" w:cs="Arial"/>
          <w:sz w:val="20"/>
          <w:szCs w:val="20"/>
          <w:lang w:eastAsia="cs-CZ"/>
        </w:rPr>
        <w:t>b</w:t>
      </w:r>
      <w:r w:rsidRPr="009E1337">
        <w:rPr>
          <w:rFonts w:ascii="Arial" w:hAnsi="Arial" w:cs="Arial"/>
          <w:sz w:val="20"/>
          <w:szCs w:val="20"/>
          <w:lang w:eastAsia="cs-CZ"/>
        </w:rPr>
        <w:t>), (vyjma geometrického plánu),</w:t>
      </w:r>
    </w:p>
    <w:p w14:paraId="3B0C49D5" w14:textId="0C6A7FDF" w:rsidR="001540F7" w:rsidRPr="009E1337"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1337">
        <w:rPr>
          <w:rFonts w:ascii="Arial" w:hAnsi="Arial" w:cs="Arial"/>
          <w:snapToGrid w:val="0"/>
          <w:sz w:val="20"/>
          <w:szCs w:val="20"/>
          <w:lang w:eastAsia="cs-CZ"/>
        </w:rPr>
        <w:t xml:space="preserve">předání a převzetí ověřeného geometrického plánu: </w:t>
      </w:r>
      <w:r w:rsidRPr="009E1337">
        <w:rPr>
          <w:rFonts w:ascii="Arial" w:hAnsi="Arial" w:cs="Arial"/>
          <w:b/>
          <w:snapToGrid w:val="0"/>
          <w:sz w:val="20"/>
          <w:szCs w:val="20"/>
          <w:lang w:eastAsia="cs-CZ"/>
        </w:rPr>
        <w:t>do 3 měsíců</w:t>
      </w:r>
      <w:r w:rsidRPr="009E1337">
        <w:rPr>
          <w:rFonts w:ascii="Arial" w:hAnsi="Arial" w:cs="Arial"/>
          <w:snapToGrid w:val="0"/>
          <w:sz w:val="20"/>
          <w:szCs w:val="20"/>
          <w:lang w:eastAsia="cs-CZ"/>
        </w:rPr>
        <w:t xml:space="preserve"> od uvedení celé stavby do užívání dle bodu </w:t>
      </w:r>
      <w:r w:rsidR="004A2280">
        <w:rPr>
          <w:rFonts w:ascii="Arial" w:hAnsi="Arial" w:cs="Arial"/>
          <w:snapToGrid w:val="0"/>
          <w:sz w:val="20"/>
          <w:szCs w:val="20"/>
          <w:lang w:eastAsia="cs-CZ"/>
        </w:rPr>
        <w:t>b</w:t>
      </w:r>
      <w:r w:rsidRPr="009E1337">
        <w:rPr>
          <w:rFonts w:ascii="Arial" w:hAnsi="Arial" w:cs="Arial"/>
          <w:snapToGrid w:val="0"/>
          <w:sz w:val="20"/>
          <w:szCs w:val="20"/>
          <w:lang w:eastAsia="cs-CZ"/>
        </w:rPr>
        <w:t>).</w:t>
      </w:r>
    </w:p>
    <w:p w14:paraId="2CB6F2B2" w14:textId="77777777" w:rsidR="00DB3FA7" w:rsidRPr="009E133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9E1337">
        <w:rPr>
          <w:rFonts w:ascii="Arial" w:hAnsi="Arial" w:cs="Arial"/>
          <w:sz w:val="20"/>
          <w:szCs w:val="20"/>
        </w:rPr>
        <w:t xml:space="preserve">Zhotovitel je povinen realizovat práce dle </w:t>
      </w:r>
      <w:r w:rsidRPr="009E1337">
        <w:rPr>
          <w:rFonts w:ascii="Arial" w:hAnsi="Arial" w:cs="Arial"/>
          <w:sz w:val="20"/>
          <w:szCs w:val="20"/>
          <w:lang w:val="cs-CZ"/>
        </w:rPr>
        <w:t xml:space="preserve">předem odsouhlaseného </w:t>
      </w:r>
      <w:r w:rsidRPr="009E133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4DE56AB" w14:textId="77777777" w:rsidR="000224E2" w:rsidRPr="003249F9" w:rsidRDefault="00DB3FA7"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9E1337">
        <w:rPr>
          <w:rFonts w:ascii="Arial" w:hAnsi="Arial" w:cs="Arial"/>
          <w:sz w:val="20"/>
          <w:szCs w:val="20"/>
          <w:lang w:val="cs-CZ" w:eastAsia="cs-CZ"/>
        </w:rPr>
        <w:t xml:space="preserve">Smluvní strany se odlišně od </w:t>
      </w:r>
      <w:proofErr w:type="gramStart"/>
      <w:r w:rsidRPr="009E1337">
        <w:rPr>
          <w:rFonts w:ascii="Arial" w:hAnsi="Arial" w:cs="Arial"/>
          <w:sz w:val="20"/>
          <w:szCs w:val="20"/>
          <w:lang w:val="cs-CZ" w:eastAsia="cs-CZ"/>
        </w:rPr>
        <w:t>OP</w:t>
      </w:r>
      <w:proofErr w:type="gramEnd"/>
      <w:r w:rsidRPr="009E1337">
        <w:rPr>
          <w:rFonts w:ascii="Arial" w:hAnsi="Arial" w:cs="Arial"/>
          <w:sz w:val="20"/>
          <w:szCs w:val="20"/>
          <w:lang w:val="cs-CZ" w:eastAsia="cs-CZ"/>
        </w:rPr>
        <w:t xml:space="preserve"> dohodly, že </w:t>
      </w:r>
      <w:r w:rsidRPr="009E1337">
        <w:rPr>
          <w:rFonts w:ascii="Arial" w:hAnsi="Arial" w:cs="Arial"/>
          <w:sz w:val="20"/>
          <w:szCs w:val="20"/>
          <w:lang w:eastAsia="cs-CZ"/>
        </w:rPr>
        <w:t xml:space="preserve">Harmonogram realizace díla </w:t>
      </w:r>
      <w:r w:rsidRPr="009E1337">
        <w:rPr>
          <w:rFonts w:ascii="Arial" w:hAnsi="Arial" w:cs="Arial"/>
          <w:b/>
          <w:sz w:val="20"/>
          <w:szCs w:val="20"/>
          <w:lang w:val="cs-CZ" w:eastAsia="cs-CZ"/>
        </w:rPr>
        <w:t>ne</w:t>
      </w:r>
      <w:r w:rsidRPr="009E1337">
        <w:rPr>
          <w:rFonts w:ascii="Arial" w:hAnsi="Arial" w:cs="Arial"/>
          <w:b/>
          <w:sz w:val="20"/>
          <w:szCs w:val="20"/>
          <w:lang w:eastAsia="cs-CZ"/>
        </w:rPr>
        <w:t>tvoří</w:t>
      </w:r>
      <w:r w:rsidRPr="009E1337">
        <w:rPr>
          <w:rFonts w:ascii="Arial" w:hAnsi="Arial" w:cs="Arial"/>
          <w:sz w:val="20"/>
          <w:szCs w:val="20"/>
          <w:lang w:eastAsia="cs-CZ"/>
        </w:rPr>
        <w:t xml:space="preserve"> přílohu </w:t>
      </w:r>
      <w:r w:rsidR="002B4502" w:rsidRPr="009E1337">
        <w:rPr>
          <w:rFonts w:ascii="Arial" w:hAnsi="Arial" w:cs="Arial"/>
          <w:sz w:val="20"/>
          <w:szCs w:val="20"/>
          <w:lang w:val="cs-CZ" w:eastAsia="cs-CZ"/>
        </w:rPr>
        <w:t>S</w:t>
      </w:r>
      <w:r w:rsidR="00242172" w:rsidRPr="009E1337">
        <w:rPr>
          <w:rFonts w:ascii="Arial" w:hAnsi="Arial" w:cs="Arial"/>
          <w:sz w:val="20"/>
          <w:szCs w:val="20"/>
          <w:lang w:val="cs-CZ" w:eastAsia="cs-CZ"/>
        </w:rPr>
        <w:t>mlouvy</w:t>
      </w:r>
      <w:r w:rsidRPr="009E1337">
        <w:rPr>
          <w:rFonts w:ascii="Arial" w:hAnsi="Arial" w:cs="Arial"/>
          <w:sz w:val="20"/>
          <w:szCs w:val="20"/>
          <w:lang w:val="cs-CZ" w:eastAsia="cs-CZ"/>
        </w:rPr>
        <w:t xml:space="preserve">, musí být však předem odsouhlasen zástupcem Objednatele nejpozději při předání staveniště. </w:t>
      </w:r>
      <w:r w:rsidRPr="009E1337">
        <w:rPr>
          <w:rFonts w:ascii="Arial" w:hAnsi="Arial" w:cs="Arial"/>
          <w:sz w:val="20"/>
          <w:szCs w:val="20"/>
          <w:lang w:val="cs-CZ" w:eastAsia="cs-CZ"/>
        </w:rPr>
        <w:lastRenderedPageBreak/>
        <w:t>Harmonogram</w:t>
      </w:r>
      <w:r w:rsidRPr="009E133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w:t>
      </w:r>
      <w:r w:rsidRPr="003249F9">
        <w:rPr>
          <w:rFonts w:ascii="Arial" w:hAnsi="Arial" w:cs="Arial"/>
          <w:sz w:val="20"/>
          <w:szCs w:val="20"/>
          <w:lang w:eastAsia="cs-CZ"/>
        </w:rPr>
        <w:t xml:space="preserve">termíny dokončení jednotlivých částí díla dle tohoto harmonogramu. </w:t>
      </w:r>
    </w:p>
    <w:p w14:paraId="0CD10307" w14:textId="3623B815" w:rsidR="00DB3FA7" w:rsidRPr="003249F9" w:rsidRDefault="00A940FA"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3249F9">
        <w:rPr>
          <w:rFonts w:ascii="Arial" w:hAnsi="Arial" w:cs="Arial"/>
          <w:sz w:val="20"/>
          <w:szCs w:val="20"/>
          <w:lang w:eastAsia="cs-CZ"/>
        </w:rPr>
        <w:t xml:space="preserve">Objednatel je povinen předat a Zhotovitel převzít staveniště (nebo jeho ucelenou část) v termínu do </w:t>
      </w:r>
      <w:r w:rsidR="009E1337" w:rsidRPr="003249F9">
        <w:rPr>
          <w:rFonts w:ascii="Arial" w:hAnsi="Arial" w:cs="Arial"/>
          <w:b/>
          <w:sz w:val="20"/>
          <w:szCs w:val="20"/>
          <w:lang w:val="cs-CZ" w:eastAsia="cs-CZ"/>
        </w:rPr>
        <w:t>15 kalendářních dnů</w:t>
      </w:r>
      <w:r w:rsidRPr="003249F9">
        <w:rPr>
          <w:rFonts w:ascii="Arial" w:hAnsi="Arial" w:cs="Arial"/>
          <w:sz w:val="20"/>
          <w:szCs w:val="20"/>
          <w:lang w:eastAsia="cs-CZ"/>
        </w:rPr>
        <w:t xml:space="preserve"> </w:t>
      </w:r>
      <w:r w:rsidRPr="003249F9">
        <w:rPr>
          <w:rFonts w:ascii="Arial" w:hAnsi="Arial" w:cs="Arial"/>
          <w:b/>
          <w:sz w:val="20"/>
          <w:szCs w:val="20"/>
          <w:lang w:eastAsia="cs-CZ"/>
        </w:rPr>
        <w:t>ode</w:t>
      </w:r>
      <w:r w:rsidRPr="003249F9">
        <w:rPr>
          <w:rFonts w:ascii="Arial" w:hAnsi="Arial" w:cs="Arial"/>
          <w:sz w:val="20"/>
          <w:szCs w:val="20"/>
          <w:lang w:eastAsia="cs-CZ"/>
        </w:rPr>
        <w:t xml:space="preserve"> </w:t>
      </w:r>
      <w:r w:rsidRPr="003249F9">
        <w:rPr>
          <w:rFonts w:ascii="Arial" w:hAnsi="Arial" w:cs="Arial"/>
          <w:b/>
          <w:sz w:val="20"/>
          <w:szCs w:val="20"/>
          <w:lang w:eastAsia="cs-CZ"/>
        </w:rPr>
        <w:t>dne účinnosti této Smlouvy</w:t>
      </w:r>
      <w:r w:rsidR="006A536E" w:rsidRPr="003249F9">
        <w:rPr>
          <w:rFonts w:ascii="Arial" w:hAnsi="Arial" w:cs="Arial"/>
          <w:b/>
          <w:sz w:val="20"/>
          <w:szCs w:val="20"/>
          <w:lang w:val="cs-CZ" w:eastAsia="cs-CZ"/>
        </w:rPr>
        <w:t>,  není-li v</w:t>
      </w:r>
      <w:r w:rsidR="000224E2" w:rsidRPr="003249F9">
        <w:rPr>
          <w:rFonts w:ascii="Arial" w:hAnsi="Arial" w:cs="Arial"/>
          <w:b/>
          <w:sz w:val="20"/>
          <w:szCs w:val="20"/>
          <w:lang w:val="cs-CZ" w:eastAsia="cs-CZ"/>
        </w:rPr>
        <w:t> </w:t>
      </w:r>
      <w:r w:rsidR="006A536E" w:rsidRPr="003249F9">
        <w:rPr>
          <w:rFonts w:ascii="Arial" w:hAnsi="Arial" w:cs="Arial"/>
          <w:b/>
          <w:sz w:val="20"/>
          <w:szCs w:val="20"/>
          <w:lang w:val="cs-CZ" w:eastAsia="cs-CZ"/>
        </w:rPr>
        <w:t>odst</w:t>
      </w:r>
      <w:r w:rsidR="000224E2" w:rsidRPr="003249F9">
        <w:rPr>
          <w:rFonts w:ascii="Arial" w:hAnsi="Arial" w:cs="Arial"/>
          <w:b/>
          <w:sz w:val="20"/>
          <w:szCs w:val="20"/>
          <w:lang w:val="cs-CZ" w:eastAsia="cs-CZ"/>
        </w:rPr>
        <w:t>.</w:t>
      </w:r>
      <w:r w:rsidR="001C3850">
        <w:rPr>
          <w:rFonts w:ascii="Arial" w:hAnsi="Arial" w:cs="Arial"/>
          <w:b/>
          <w:sz w:val="20"/>
          <w:szCs w:val="20"/>
          <w:lang w:val="cs-CZ" w:eastAsia="cs-CZ"/>
        </w:rPr>
        <w:t xml:space="preserve">  </w:t>
      </w:r>
      <w:proofErr w:type="gramStart"/>
      <w:r w:rsidR="001C3850">
        <w:rPr>
          <w:rFonts w:ascii="Arial" w:hAnsi="Arial" w:cs="Arial"/>
          <w:b/>
          <w:sz w:val="20"/>
          <w:szCs w:val="20"/>
          <w:lang w:val="cs-CZ" w:eastAsia="cs-CZ"/>
        </w:rPr>
        <w:t>4.1. a v odst.</w:t>
      </w:r>
      <w:proofErr w:type="gramEnd"/>
      <w:r w:rsidR="001C3850">
        <w:rPr>
          <w:rFonts w:ascii="Arial" w:hAnsi="Arial" w:cs="Arial"/>
          <w:b/>
          <w:sz w:val="20"/>
          <w:szCs w:val="20"/>
          <w:lang w:val="cs-CZ" w:eastAsia="cs-CZ"/>
        </w:rPr>
        <w:t> </w:t>
      </w:r>
      <w:r w:rsidR="004A2280" w:rsidRPr="003249F9">
        <w:rPr>
          <w:rFonts w:ascii="Arial" w:hAnsi="Arial" w:cs="Arial"/>
          <w:b/>
          <w:sz w:val="20"/>
          <w:szCs w:val="20"/>
          <w:lang w:val="cs-CZ" w:eastAsia="cs-CZ"/>
        </w:rPr>
        <w:t xml:space="preserve">11.3. </w:t>
      </w:r>
      <w:r w:rsidR="006A536E" w:rsidRPr="003249F9">
        <w:rPr>
          <w:rFonts w:ascii="Arial" w:hAnsi="Arial" w:cs="Arial"/>
          <w:b/>
          <w:sz w:val="20"/>
          <w:szCs w:val="20"/>
          <w:lang w:val="cs-CZ" w:eastAsia="cs-CZ"/>
        </w:rPr>
        <w:t>dohodnuto jinak</w:t>
      </w:r>
      <w:r w:rsidRPr="003249F9">
        <w:rPr>
          <w:rFonts w:ascii="Arial" w:hAnsi="Arial" w:cs="Arial"/>
          <w:sz w:val="20"/>
          <w:szCs w:val="20"/>
          <w:lang w:eastAsia="cs-CZ"/>
        </w:rPr>
        <w:t>, včetně volného přístupu k jednotlivým objektům tak, aby Zhotovitel mohl zahájit práce a plynule v nich pokračovat</w:t>
      </w:r>
      <w:r w:rsidRPr="003249F9">
        <w:rPr>
          <w:rFonts w:ascii="Arial" w:hAnsi="Arial" w:cs="Arial"/>
          <w:sz w:val="20"/>
          <w:szCs w:val="20"/>
          <w:lang w:val="cs-CZ" w:eastAsia="cs-CZ"/>
        </w:rPr>
        <w:t>.</w:t>
      </w:r>
    </w:p>
    <w:p w14:paraId="496DD4C6" w14:textId="6E6D2512"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5887BDF" w14:textId="23FABFD4" w:rsidR="00DB3FA7" w:rsidRPr="004B0B65" w:rsidRDefault="00BA1703" w:rsidP="004B0B6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3004E431" w14:textId="77777777" w:rsidR="00DB3FA7" w:rsidRPr="00DB3FA7" w:rsidRDefault="00DB3FA7" w:rsidP="004B0B65">
      <w:pPr>
        <w:pStyle w:val="Nadpis2"/>
        <w:keepNext w:val="0"/>
        <w:widowControl w:val="0"/>
        <w:numPr>
          <w:ilvl w:val="0"/>
          <w:numId w:val="0"/>
        </w:numPr>
        <w:suppressAutoHyphens w:val="0"/>
        <w:spacing w:before="60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416C458E" w14:textId="1CA15D9A" w:rsidR="00DB3FA7" w:rsidRPr="004B0B65" w:rsidRDefault="00BA1703" w:rsidP="004B0B65">
      <w:pPr>
        <w:pStyle w:val="Zkladntextodsazen"/>
        <w:widowControl w:val="0"/>
        <w:numPr>
          <w:ilvl w:val="0"/>
          <w:numId w:val="23"/>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Místo provádění díla jako prostor staveniště je blíže specifikováno v projektové dokumentaci, viz odst. 3.2. Smlouvy.</w:t>
      </w:r>
    </w:p>
    <w:p w14:paraId="71B52E60" w14:textId="77777777" w:rsidR="00DB3FA7" w:rsidRPr="00DB3FA7" w:rsidRDefault="00DB3FA7" w:rsidP="004B0B65">
      <w:pPr>
        <w:pStyle w:val="Zkladntextodsazen21"/>
        <w:widowControl w:val="0"/>
        <w:suppressAutoHyphens w:val="0"/>
        <w:spacing w:before="60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70E01" w:rsidRDefault="00DB3FA7" w:rsidP="004B0B65">
            <w:pPr>
              <w:pStyle w:val="Odstavecseseznamem"/>
              <w:widowControl w:val="0"/>
              <w:suppressAutoHyphens w:val="0"/>
              <w:autoSpaceDE w:val="0"/>
              <w:autoSpaceDN w:val="0"/>
              <w:adjustRightInd w:val="0"/>
              <w:spacing w:before="120" w:after="120"/>
              <w:ind w:left="0"/>
              <w:jc w:val="right"/>
              <w:rPr>
                <w:rFonts w:ascii="Arial" w:eastAsia="Arial" w:hAnsi="Arial" w:cs="Arial"/>
                <w:b/>
                <w:sz w:val="20"/>
                <w:szCs w:val="20"/>
              </w:rPr>
            </w:pPr>
            <w:r w:rsidRPr="00D70E01">
              <w:rPr>
                <w:rFonts w:ascii="Arial" w:eastAsia="Arial" w:hAnsi="Arial" w:cs="Arial"/>
                <w:b/>
                <w:sz w:val="20"/>
                <w:szCs w:val="20"/>
              </w:rPr>
              <w:t>Cena díla celkem bez DPH</w:t>
            </w:r>
          </w:p>
        </w:tc>
        <w:tc>
          <w:tcPr>
            <w:tcW w:w="2126" w:type="dxa"/>
            <w:shd w:val="clear" w:color="auto" w:fill="auto"/>
          </w:tcPr>
          <w:p w14:paraId="32BEE6C3" w14:textId="77777777" w:rsidR="00DB3FA7" w:rsidRPr="00DB3FA7" w:rsidRDefault="00DB3FA7" w:rsidP="004B0B65">
            <w:pPr>
              <w:pStyle w:val="Odstavecseseznamem"/>
              <w:widowControl w:val="0"/>
              <w:suppressAutoHyphens w:val="0"/>
              <w:autoSpaceDE w:val="0"/>
              <w:autoSpaceDN w:val="0"/>
              <w:adjustRightInd w:val="0"/>
              <w:spacing w:before="120" w:after="12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4B0B65">
            <w:pPr>
              <w:pStyle w:val="Odstavecseseznamem"/>
              <w:widowControl w:val="0"/>
              <w:suppressAutoHyphens w:val="0"/>
              <w:autoSpaceDE w:val="0"/>
              <w:autoSpaceDN w:val="0"/>
              <w:adjustRightInd w:val="0"/>
              <w:spacing w:before="120" w:after="12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4B0B65">
            <w:pPr>
              <w:pStyle w:val="Odstavecseseznamem"/>
              <w:widowControl w:val="0"/>
              <w:suppressAutoHyphens w:val="0"/>
              <w:autoSpaceDE w:val="0"/>
              <w:autoSpaceDN w:val="0"/>
              <w:adjustRightInd w:val="0"/>
              <w:spacing w:before="120" w:after="12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4B0B65">
            <w:pPr>
              <w:pStyle w:val="Odstavecseseznamem"/>
              <w:widowControl w:val="0"/>
              <w:suppressAutoHyphens w:val="0"/>
              <w:autoSpaceDE w:val="0"/>
              <w:autoSpaceDN w:val="0"/>
              <w:adjustRightInd w:val="0"/>
              <w:spacing w:before="120" w:after="12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4B0B65">
            <w:pPr>
              <w:pStyle w:val="Odstavecseseznamem"/>
              <w:widowControl w:val="0"/>
              <w:suppressAutoHyphens w:val="0"/>
              <w:autoSpaceDE w:val="0"/>
              <w:autoSpaceDN w:val="0"/>
              <w:adjustRightInd w:val="0"/>
              <w:spacing w:before="120" w:after="12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70E01" w:rsidRDefault="00DB3FA7" w:rsidP="004B0B65">
            <w:pPr>
              <w:pStyle w:val="Odstavecseseznamem"/>
              <w:widowControl w:val="0"/>
              <w:suppressAutoHyphens w:val="0"/>
              <w:autoSpaceDE w:val="0"/>
              <w:autoSpaceDN w:val="0"/>
              <w:adjustRightInd w:val="0"/>
              <w:spacing w:before="120" w:after="120"/>
              <w:ind w:left="0"/>
              <w:jc w:val="right"/>
              <w:rPr>
                <w:rFonts w:ascii="Arial" w:eastAsia="Arial" w:hAnsi="Arial" w:cs="Arial"/>
                <w:b/>
                <w:sz w:val="20"/>
                <w:szCs w:val="20"/>
              </w:rPr>
            </w:pPr>
            <w:r w:rsidRPr="00D70E01">
              <w:rPr>
                <w:rFonts w:ascii="Arial" w:eastAsia="Arial" w:hAnsi="Arial" w:cs="Arial"/>
                <w:b/>
                <w:sz w:val="20"/>
                <w:szCs w:val="20"/>
              </w:rPr>
              <w:t>Cena díla celkem vč. DPH</w:t>
            </w:r>
          </w:p>
        </w:tc>
        <w:tc>
          <w:tcPr>
            <w:tcW w:w="2126" w:type="dxa"/>
            <w:shd w:val="clear" w:color="auto" w:fill="auto"/>
          </w:tcPr>
          <w:p w14:paraId="00A70AB8" w14:textId="77777777" w:rsidR="00DB3FA7" w:rsidRPr="00DB3FA7" w:rsidRDefault="00DB3FA7" w:rsidP="004B0B65">
            <w:pPr>
              <w:pStyle w:val="Odstavecseseznamem"/>
              <w:widowControl w:val="0"/>
              <w:suppressAutoHyphens w:val="0"/>
              <w:autoSpaceDE w:val="0"/>
              <w:autoSpaceDN w:val="0"/>
              <w:adjustRightInd w:val="0"/>
              <w:spacing w:before="120" w:after="12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4B0B65">
            <w:pPr>
              <w:pStyle w:val="Odstavecseseznamem"/>
              <w:widowControl w:val="0"/>
              <w:suppressAutoHyphens w:val="0"/>
              <w:autoSpaceDE w:val="0"/>
              <w:autoSpaceDN w:val="0"/>
              <w:adjustRightInd w:val="0"/>
              <w:spacing w:before="120" w:after="12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673A3350" w14:textId="407C3502" w:rsidR="00DB3FA7" w:rsidRPr="004B0B65" w:rsidRDefault="00DB3FA7" w:rsidP="004B0B65">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w:t>
      </w:r>
      <w:r w:rsidR="006D62AB">
        <w:rPr>
          <w:rFonts w:ascii="Arial" w:hAnsi="Arial" w:cs="Arial"/>
          <w:snapToGrid w:val="0"/>
          <w:sz w:val="20"/>
          <w:szCs w:val="20"/>
        </w:rPr>
        <w:t xml:space="preserve"> a dále v souladu s § </w:t>
      </w:r>
      <w:r w:rsidRPr="00DB3FA7">
        <w:rPr>
          <w:rFonts w:ascii="Arial" w:hAnsi="Arial" w:cs="Arial"/>
          <w:snapToGrid w:val="0"/>
          <w:sz w:val="20"/>
          <w:szCs w:val="20"/>
        </w:rPr>
        <w:t>222 ZZVZ</w:t>
      </w:r>
      <w:r w:rsidR="00D1752C">
        <w:rPr>
          <w:rFonts w:ascii="Arial" w:hAnsi="Arial" w:cs="Arial"/>
          <w:snapToGrid w:val="0"/>
          <w:sz w:val="20"/>
          <w:szCs w:val="20"/>
        </w:rPr>
        <w:t xml:space="preserve"> a platnými Pravidly Rady Kraje Vysočina</w:t>
      </w:r>
      <w:r w:rsidRPr="00DB3FA7">
        <w:rPr>
          <w:rFonts w:ascii="Arial" w:hAnsi="Arial" w:cs="Arial"/>
          <w:snapToGrid w:val="0"/>
          <w:sz w:val="20"/>
          <w:szCs w:val="20"/>
        </w:rPr>
        <w:t>.</w:t>
      </w:r>
    </w:p>
    <w:p w14:paraId="3ECF7581" w14:textId="77777777" w:rsidR="00DB3FA7" w:rsidRPr="00DB3FA7" w:rsidRDefault="00DB3FA7" w:rsidP="004B0B65">
      <w:pPr>
        <w:pStyle w:val="Nadpis2"/>
        <w:keepNext w:val="0"/>
        <w:widowControl w:val="0"/>
        <w:numPr>
          <w:ilvl w:val="0"/>
          <w:numId w:val="0"/>
        </w:numPr>
        <w:suppressAutoHyphens w:val="0"/>
        <w:spacing w:before="60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59E238FB" w14:textId="5CEC1D33" w:rsidR="00DB3FA7" w:rsidRPr="004B0B65" w:rsidRDefault="00DB3FA7" w:rsidP="004B0B65">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6B0EA86" w14:textId="77777777" w:rsidR="00DB3FA7" w:rsidRPr="00DB3FA7" w:rsidRDefault="00DB3FA7" w:rsidP="004B0B65">
      <w:pPr>
        <w:pStyle w:val="Nadpis2"/>
        <w:keepNext w:val="0"/>
        <w:widowControl w:val="0"/>
        <w:numPr>
          <w:ilvl w:val="0"/>
          <w:numId w:val="0"/>
        </w:numPr>
        <w:suppressAutoHyphens w:val="0"/>
        <w:spacing w:before="600" w:after="120"/>
        <w:ind w:left="578" w:hanging="578"/>
        <w:rPr>
          <w:rFonts w:ascii="Arial" w:hAnsi="Arial" w:cs="Arial"/>
          <w:sz w:val="20"/>
          <w:szCs w:val="20"/>
        </w:rPr>
      </w:pPr>
      <w:r w:rsidRPr="00DB3FA7">
        <w:rPr>
          <w:rFonts w:ascii="Arial" w:hAnsi="Arial" w:cs="Arial"/>
          <w:sz w:val="20"/>
          <w:szCs w:val="20"/>
        </w:rPr>
        <w:lastRenderedPageBreak/>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9014AB"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0C27ED92" w14:textId="1D1AE454" w:rsidR="00DB3FA7" w:rsidRPr="009014AB"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w:t>
      </w:r>
      <w:r w:rsidR="004B0B65">
        <w:rPr>
          <w:rFonts w:ascii="Arial" w:hAnsi="Arial" w:cs="Arial"/>
          <w:sz w:val="20"/>
          <w:szCs w:val="20"/>
        </w:rPr>
        <w:t xml:space="preserve"> ani přímý ani nepřímý nákup či </w:t>
      </w:r>
      <w:r w:rsidR="00DB3FA7" w:rsidRPr="009014AB">
        <w:rPr>
          <w:rFonts w:ascii="Arial" w:hAnsi="Arial" w:cs="Arial"/>
          <w:sz w:val="20"/>
          <w:szCs w:val="20"/>
        </w:rPr>
        <w:t>dovoz zboží uvedeného v Nařízení Rady (EU) č. 833/2014 o omezujících opatřeních vzhledem k činnostem Ruska destabilizujícím situaci na Ukrajině, ve zněn</w:t>
      </w:r>
      <w:r w:rsidR="006D62AB">
        <w:rPr>
          <w:rFonts w:ascii="Arial" w:hAnsi="Arial" w:cs="Arial"/>
          <w:sz w:val="20"/>
          <w:szCs w:val="20"/>
        </w:rPr>
        <w:t>í novely Nařízením Rady (EU) č. </w:t>
      </w:r>
      <w:r w:rsidR="00DB3FA7" w:rsidRPr="009014AB">
        <w:rPr>
          <w:rFonts w:ascii="Arial" w:hAnsi="Arial" w:cs="Arial"/>
          <w:sz w:val="20"/>
          <w:szCs w:val="20"/>
        </w:rPr>
        <w:t>2022/576.</w:t>
      </w:r>
    </w:p>
    <w:p w14:paraId="72D1AB44"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70A43681"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66CBD4C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45FCB644" w14:textId="4E089E7F"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w:t>
      </w:r>
      <w:r w:rsidR="004B0B65">
        <w:rPr>
          <w:rFonts w:ascii="Arial" w:hAnsi="Arial" w:cs="Arial"/>
          <w:sz w:val="20"/>
          <w:szCs w:val="20"/>
        </w:rPr>
        <w:t>ska destabilizujícím situaci na </w:t>
      </w:r>
      <w:r w:rsidRPr="00DB3FA7">
        <w:rPr>
          <w:rFonts w:ascii="Arial" w:hAnsi="Arial" w:cs="Arial"/>
          <w:sz w:val="20"/>
          <w:szCs w:val="20"/>
        </w:rPr>
        <w:t xml:space="preserve">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AE91AE9" w14:textId="29FEC76D"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004B0B65">
        <w:rPr>
          <w:rFonts w:ascii="Arial" w:hAnsi="Arial" w:cs="Arial"/>
          <w:sz w:val="20"/>
          <w:szCs w:val="20"/>
        </w:rPr>
        <w:t>.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2BBA05B5" w14:textId="2E8795AC"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w:t>
      </w:r>
      <w:r w:rsidR="004B0B65">
        <w:rPr>
          <w:rFonts w:ascii="Arial" w:hAnsi="Arial" w:cs="Arial"/>
          <w:sz w:val="20"/>
          <w:szCs w:val="20"/>
          <w:lang w:eastAsia="cs-CZ"/>
        </w:rPr>
        <w:t>ící určení ceny dle rozpočtu, a </w:t>
      </w:r>
      <w:r w:rsidRPr="00DB3FA7">
        <w:rPr>
          <w:rFonts w:ascii="Arial" w:hAnsi="Arial" w:cs="Arial"/>
          <w:sz w:val="20"/>
          <w:szCs w:val="20"/>
          <w:lang w:eastAsia="cs-CZ"/>
        </w:rPr>
        <w:t>rovněž obchodní zvyklosti, jež jsou svým smyslem nebo účinky stejné nebo obdobné uvedeným ustanovením, se nepoužijí. Smluvní strany se dále dohodly, že usta</w:t>
      </w:r>
      <w:r w:rsidR="004B0B65">
        <w:rPr>
          <w:rFonts w:ascii="Arial" w:hAnsi="Arial" w:cs="Arial"/>
          <w:sz w:val="20"/>
          <w:szCs w:val="20"/>
          <w:lang w:eastAsia="cs-CZ"/>
        </w:rPr>
        <w:t>novení právních předpisů, byť i </w:t>
      </w:r>
      <w:r w:rsidRPr="00DB3FA7">
        <w:rPr>
          <w:rFonts w:ascii="Arial" w:hAnsi="Arial" w:cs="Arial"/>
          <w:sz w:val="20"/>
          <w:szCs w:val="20"/>
          <w:lang w:eastAsia="cs-CZ"/>
        </w:rPr>
        <w:t>nemají donucující účinky, mají přednost před obchodními zvyklostmi, pokud Smlouva nestanoví jinak.</w:t>
      </w:r>
    </w:p>
    <w:p w14:paraId="1A79B8EA"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14:paraId="4AB79969"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6C37270"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přijímá i elektronické faktury, a to ve formát</w:t>
      </w:r>
      <w:r w:rsidR="00207566">
        <w:rPr>
          <w:rFonts w:ascii="Arial" w:hAnsi="Arial" w:cs="Arial"/>
          <w:snapToGrid w:val="0"/>
          <w:sz w:val="20"/>
          <w:szCs w:val="20"/>
          <w:lang w:eastAsia="cs-CZ"/>
        </w:rPr>
        <w:t xml:space="preserve">u </w:t>
      </w:r>
      <w:r w:rsidRPr="00350106">
        <w:rPr>
          <w:rFonts w:ascii="Arial" w:hAnsi="Arial" w:cs="Arial"/>
          <w:snapToGrid w:val="0"/>
          <w:sz w:val="20"/>
          <w:szCs w:val="20"/>
          <w:lang w:eastAsia="cs-CZ"/>
        </w:rPr>
        <w:t xml:space="preserve">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14:paraId="11C300B8" w14:textId="0C65AD10" w:rsidR="00E0602B" w:rsidRPr="00350106" w:rsidRDefault="00207566"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w:t>
      </w:r>
    </w:p>
    <w:p w14:paraId="5DEE814E" w14:textId="48F69FA5"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w:t>
      </w:r>
      <w:proofErr w:type="gramStart"/>
      <w:r w:rsidR="00A62DD0" w:rsidRPr="00350106">
        <w:rPr>
          <w:rFonts w:ascii="Arial" w:hAnsi="Arial" w:cs="Arial"/>
          <w:snapToGrid w:val="0"/>
          <w:sz w:val="20"/>
          <w:szCs w:val="20"/>
        </w:rPr>
        <w:t>19.1</w:t>
      </w:r>
      <w:proofErr w:type="gramEnd"/>
      <w:r w:rsidR="00A62DD0" w:rsidRPr="00350106">
        <w:rPr>
          <w:rFonts w:ascii="Arial" w:hAnsi="Arial" w:cs="Arial"/>
          <w:snapToGrid w:val="0"/>
          <w:sz w:val="20"/>
          <w:szCs w:val="20"/>
        </w:rPr>
        <w:t xml:space="preserve">. a 19.2. </w:t>
      </w:r>
      <w:r w:rsidR="0097294C">
        <w:rPr>
          <w:rFonts w:ascii="Arial" w:hAnsi="Arial" w:cs="Arial"/>
          <w:snapToGrid w:val="0"/>
          <w:sz w:val="20"/>
          <w:szCs w:val="20"/>
        </w:rPr>
        <w:t xml:space="preserve">OP </w:t>
      </w:r>
      <w:r w:rsidR="00A62DD0" w:rsidRPr="00350106">
        <w:rPr>
          <w:rFonts w:ascii="Arial" w:hAnsi="Arial" w:cs="Arial"/>
          <w:snapToGrid w:val="0"/>
          <w:sz w:val="20"/>
          <w:szCs w:val="20"/>
        </w:rPr>
        <w:t xml:space="preserve">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 xml:space="preserve">a OP. Ostatní ujednání odst. </w:t>
      </w:r>
      <w:proofErr w:type="gramStart"/>
      <w:r w:rsidRPr="00350106">
        <w:rPr>
          <w:rFonts w:ascii="Arial" w:hAnsi="Arial" w:cs="Arial"/>
          <w:snapToGrid w:val="0"/>
          <w:sz w:val="20"/>
          <w:szCs w:val="20"/>
        </w:rPr>
        <w:t>19.1</w:t>
      </w:r>
      <w:proofErr w:type="gramEnd"/>
      <w:r w:rsidRPr="00350106">
        <w:rPr>
          <w:rFonts w:ascii="Arial" w:hAnsi="Arial" w:cs="Arial"/>
          <w:snapToGrid w:val="0"/>
          <w:sz w:val="20"/>
          <w:szCs w:val="20"/>
        </w:rPr>
        <w:t>. a 19.2. OP se nemění.</w:t>
      </w:r>
    </w:p>
    <w:p w14:paraId="74C2E900" w14:textId="054AB9C4" w:rsidR="00DB3FA7" w:rsidRPr="004B0B65" w:rsidRDefault="00A9597B" w:rsidP="004B0B6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w:t>
      </w:r>
      <w:r w:rsidR="004B0B65">
        <w:rPr>
          <w:rFonts w:ascii="Arial" w:hAnsi="Arial" w:cs="Arial"/>
          <w:sz w:val="20"/>
          <w:szCs w:val="20"/>
        </w:rPr>
        <w:t> </w:t>
      </w:r>
      <w:r w:rsidRPr="00F27CBF">
        <w:rPr>
          <w:rFonts w:ascii="Arial" w:hAnsi="Arial" w:cs="Arial"/>
          <w:sz w:val="20"/>
          <w:szCs w:val="20"/>
        </w:rPr>
        <w:t xml:space="preserve">zároveň si vyhrazuje požadavek, že zhotovitel nepředá předmět plnění díla jako celek jinému </w:t>
      </w:r>
      <w:r w:rsidRPr="00F27CBF">
        <w:rPr>
          <w:rFonts w:ascii="Arial" w:hAnsi="Arial" w:cs="Arial"/>
          <w:sz w:val="20"/>
          <w:szCs w:val="20"/>
        </w:rPr>
        <w:lastRenderedPageBreak/>
        <w:t>poddodavateli</w:t>
      </w:r>
      <w:r>
        <w:rPr>
          <w:rFonts w:ascii="Arial" w:hAnsi="Arial" w:cs="Arial"/>
          <w:sz w:val="20"/>
          <w:szCs w:val="20"/>
        </w:rPr>
        <w:t>.</w:t>
      </w:r>
    </w:p>
    <w:p w14:paraId="7471A20D" w14:textId="77777777" w:rsidR="00DB3FA7" w:rsidRPr="00DB3FA7" w:rsidRDefault="00DB3FA7" w:rsidP="004B0B65">
      <w:pPr>
        <w:pStyle w:val="Nadpis2"/>
        <w:keepNext w:val="0"/>
        <w:widowControl w:val="0"/>
        <w:numPr>
          <w:ilvl w:val="0"/>
          <w:numId w:val="0"/>
        </w:numPr>
        <w:suppressAutoHyphens w:val="0"/>
        <w:spacing w:before="600" w:after="120"/>
        <w:ind w:left="578" w:hanging="578"/>
        <w:rPr>
          <w:rFonts w:ascii="Arial" w:hAnsi="Arial" w:cs="Arial"/>
          <w:sz w:val="20"/>
          <w:szCs w:val="20"/>
        </w:rPr>
      </w:pPr>
      <w:r w:rsidRPr="00DB3FA7">
        <w:rPr>
          <w:rFonts w:ascii="Arial" w:hAnsi="Arial" w:cs="Arial"/>
          <w:sz w:val="20"/>
          <w:szCs w:val="20"/>
        </w:rPr>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E4E5270"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mlouvy mají</w:t>
      </w:r>
      <w:r w:rsidR="004B0B65">
        <w:rPr>
          <w:rFonts w:ascii="Arial" w:hAnsi="Arial" w:cs="Arial"/>
          <w:sz w:val="20"/>
          <w:szCs w:val="20"/>
        </w:rPr>
        <w:t xml:space="preserve"> přednost ustanovení uvedená ve </w:t>
      </w:r>
      <w:r w:rsidR="002B4502">
        <w:rPr>
          <w:rFonts w:ascii="Arial" w:hAnsi="Arial" w:cs="Arial"/>
          <w:sz w:val="20"/>
          <w:szCs w:val="20"/>
        </w:rPr>
        <w:t>S</w:t>
      </w:r>
      <w:r w:rsidRPr="00DB3FA7">
        <w:rPr>
          <w:rFonts w:ascii="Arial" w:hAnsi="Arial" w:cs="Arial"/>
          <w:sz w:val="20"/>
          <w:szCs w:val="20"/>
        </w:rPr>
        <w:t>mlouvě.</w:t>
      </w:r>
    </w:p>
    <w:p w14:paraId="7F892D26" w14:textId="0C5F6AB7" w:rsidR="009D76C4" w:rsidRPr="004B0B65" w:rsidRDefault="00DB3FA7" w:rsidP="004B0B65">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466243A5" w14:textId="77777777" w:rsidR="00DB3FA7" w:rsidRPr="00DB3FA7" w:rsidRDefault="00DB3FA7" w:rsidP="004B0B65">
      <w:pPr>
        <w:widowControl w:val="0"/>
        <w:overflowPunct w:val="0"/>
        <w:autoSpaceDE w:val="0"/>
        <w:autoSpaceDN w:val="0"/>
        <w:adjustRightInd w:val="0"/>
        <w:spacing w:before="60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42C9FE1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5A266AF6" w14:textId="44606C15" w:rsidR="00DB3FA7" w:rsidRPr="00DB3FA7" w:rsidRDefault="00DB3FA7" w:rsidP="006A55FF">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poskytuje na dílo, které je předmětem této Smlouvy, záruku za jakost v délce trvání</w:t>
      </w:r>
      <w:r w:rsidR="006A55FF">
        <w:rPr>
          <w:rFonts w:ascii="Arial" w:hAnsi="Arial" w:cs="Arial"/>
          <w:b/>
          <w:sz w:val="20"/>
          <w:szCs w:val="20"/>
          <w:lang w:eastAsia="cs-CZ"/>
        </w:rPr>
        <w:t xml:space="preserve"> </w:t>
      </w:r>
      <w:r w:rsidR="006A55FF" w:rsidRPr="006A55FF">
        <w:rPr>
          <w:rFonts w:ascii="Arial" w:hAnsi="Arial" w:cs="Arial"/>
          <w:b/>
          <w:sz w:val="20"/>
          <w:szCs w:val="20"/>
          <w:lang w:eastAsia="cs-CZ"/>
        </w:rPr>
        <w:t>60 měsíců</w:t>
      </w:r>
      <w:r w:rsidR="00486942">
        <w:rPr>
          <w:rFonts w:ascii="Arial" w:hAnsi="Arial" w:cs="Arial"/>
          <w:b/>
          <w:sz w:val="20"/>
          <w:szCs w:val="20"/>
          <w:lang w:eastAsia="cs-CZ"/>
        </w:rPr>
        <w:t xml:space="preserve">, </w:t>
      </w:r>
      <w:r w:rsidR="00486942">
        <w:rPr>
          <w:rFonts w:ascii="Arial" w:hAnsi="Arial" w:cs="Arial"/>
          <w:sz w:val="20"/>
          <w:szCs w:val="20"/>
          <w:lang w:eastAsia="cs-CZ"/>
        </w:rPr>
        <w:t xml:space="preserve">přičemž na izolace mostovky vč. detailů poskytuje Zhotovitel záruku v délce trvání </w:t>
      </w:r>
      <w:r w:rsidR="004B0B65">
        <w:rPr>
          <w:rFonts w:ascii="Arial" w:hAnsi="Arial" w:cs="Arial"/>
          <w:b/>
          <w:sz w:val="20"/>
          <w:szCs w:val="20"/>
          <w:lang w:eastAsia="cs-CZ"/>
        </w:rPr>
        <w:t>120 </w:t>
      </w:r>
      <w:r w:rsidR="00486942">
        <w:rPr>
          <w:rFonts w:ascii="Arial" w:hAnsi="Arial" w:cs="Arial"/>
          <w:b/>
          <w:sz w:val="20"/>
          <w:szCs w:val="20"/>
          <w:lang w:eastAsia="cs-CZ"/>
        </w:rPr>
        <w:t>měsíců.</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0FBC812F" w14:textId="39A6901B" w:rsidR="00DB3FA7" w:rsidRPr="004B0B65" w:rsidRDefault="00DB3FA7" w:rsidP="004B0B65">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4DB49E06" w14:textId="77777777" w:rsidR="00DB3FA7" w:rsidRPr="00981A72" w:rsidRDefault="00DB3FA7" w:rsidP="004B0B65">
      <w:pPr>
        <w:pStyle w:val="Zkladntextodsazen21"/>
        <w:widowControl w:val="0"/>
        <w:suppressAutoHyphens w:val="0"/>
        <w:spacing w:before="600" w:after="120"/>
        <w:ind w:firstLine="0"/>
        <w:jc w:val="center"/>
        <w:rPr>
          <w:rFonts w:ascii="Arial" w:hAnsi="Arial" w:cs="Arial"/>
          <w:b/>
          <w:sz w:val="20"/>
          <w:szCs w:val="20"/>
        </w:rPr>
      </w:pPr>
      <w:r w:rsidRPr="00981A72">
        <w:rPr>
          <w:rFonts w:ascii="Arial" w:hAnsi="Arial" w:cs="Arial"/>
          <w:b/>
          <w:sz w:val="20"/>
          <w:szCs w:val="20"/>
        </w:rPr>
        <w:t>Článek XI.</w:t>
      </w:r>
    </w:p>
    <w:p w14:paraId="251F1DA1" w14:textId="77777777" w:rsidR="00DB3FA7" w:rsidRPr="00981A7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81A72">
        <w:rPr>
          <w:rFonts w:ascii="Arial" w:hAnsi="Arial" w:cs="Arial"/>
          <w:sz w:val="20"/>
          <w:szCs w:val="20"/>
        </w:rPr>
        <w:t>Platnost a účinnost smlouvy</w:t>
      </w:r>
    </w:p>
    <w:p w14:paraId="256649BC" w14:textId="77777777" w:rsidR="00BD4A88" w:rsidRPr="00981A72"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981A72">
        <w:rPr>
          <w:rFonts w:ascii="Arial" w:hAnsi="Arial" w:cs="Arial"/>
          <w:sz w:val="20"/>
          <w:szCs w:val="20"/>
        </w:rPr>
        <w:t>Tato Smlouva o dílo je vyhotovena v elektronické podobě, přičemž obě smluvní strany obdrží její elektronický originál.</w:t>
      </w:r>
    </w:p>
    <w:p w14:paraId="60276512" w14:textId="6E8CF61A" w:rsidR="00BD4A88" w:rsidRPr="003249F9"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981A72">
        <w:rPr>
          <w:rFonts w:ascii="Arial" w:hAnsi="Arial" w:cs="Arial"/>
          <w:sz w:val="20"/>
          <w:szCs w:val="20"/>
        </w:rPr>
        <w:t xml:space="preserve">Smlouva je </w:t>
      </w:r>
      <w:r w:rsidRPr="00981A72">
        <w:rPr>
          <w:rFonts w:ascii="Arial" w:hAnsi="Arial" w:cs="Arial"/>
          <w:b/>
          <w:sz w:val="20"/>
          <w:szCs w:val="20"/>
          <w:u w:val="single"/>
        </w:rPr>
        <w:t>platná</w:t>
      </w:r>
      <w:r w:rsidRPr="00981A72">
        <w:rPr>
          <w:rFonts w:ascii="Arial" w:hAnsi="Arial" w:cs="Arial"/>
          <w:sz w:val="20"/>
          <w:szCs w:val="20"/>
        </w:rPr>
        <w:t xml:space="preserve"> dnem připojení platného uznávaného elekt</w:t>
      </w:r>
      <w:r w:rsidR="00514680" w:rsidRPr="00981A72">
        <w:rPr>
          <w:rFonts w:ascii="Arial" w:hAnsi="Arial" w:cs="Arial"/>
          <w:sz w:val="20"/>
          <w:szCs w:val="20"/>
        </w:rPr>
        <w:t>ronického podpisu dle zákona č. </w:t>
      </w:r>
      <w:r w:rsidRPr="00981A72">
        <w:rPr>
          <w:rFonts w:ascii="Arial" w:hAnsi="Arial" w:cs="Arial"/>
          <w:sz w:val="20"/>
          <w:szCs w:val="20"/>
        </w:rPr>
        <w:t xml:space="preserve">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w:t>
      </w:r>
      <w:r w:rsidRPr="003249F9">
        <w:rPr>
          <w:rFonts w:ascii="Arial" w:hAnsi="Arial" w:cs="Arial"/>
          <w:sz w:val="20"/>
          <w:szCs w:val="20"/>
        </w:rPr>
        <w:t>stranami.</w:t>
      </w:r>
    </w:p>
    <w:p w14:paraId="625D5115" w14:textId="77777777" w:rsidR="00BD4A88" w:rsidRPr="003249F9"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3249F9">
        <w:rPr>
          <w:rFonts w:ascii="Arial" w:hAnsi="Arial" w:cs="Arial"/>
          <w:b/>
          <w:sz w:val="20"/>
          <w:szCs w:val="20"/>
        </w:rPr>
        <w:t>Smlouva je uzavírána s odloženou účinností</w:t>
      </w:r>
      <w:r w:rsidRPr="003249F9">
        <w:rPr>
          <w:rFonts w:ascii="Arial" w:hAnsi="Arial" w:cs="Arial"/>
          <w:sz w:val="20"/>
          <w:szCs w:val="20"/>
        </w:rPr>
        <w:t xml:space="preserve">, přičemž tato </w:t>
      </w:r>
      <w:r w:rsidRPr="003249F9">
        <w:rPr>
          <w:rFonts w:ascii="Arial" w:hAnsi="Arial" w:cs="Arial"/>
          <w:b/>
          <w:sz w:val="20"/>
          <w:szCs w:val="20"/>
        </w:rPr>
        <w:t xml:space="preserve">Smlouva nabývá </w:t>
      </w:r>
      <w:r w:rsidRPr="003249F9">
        <w:rPr>
          <w:rFonts w:ascii="Arial" w:hAnsi="Arial" w:cs="Arial"/>
          <w:b/>
          <w:sz w:val="20"/>
          <w:szCs w:val="20"/>
          <w:u w:val="single"/>
        </w:rPr>
        <w:t xml:space="preserve">účinnosti </w:t>
      </w:r>
      <w:r w:rsidRPr="003249F9">
        <w:rPr>
          <w:rFonts w:ascii="Arial" w:hAnsi="Arial" w:cs="Arial"/>
          <w:b/>
          <w:sz w:val="20"/>
          <w:szCs w:val="20"/>
        </w:rPr>
        <w:t xml:space="preserve">dnem odeslání písemné výzvy </w:t>
      </w:r>
      <w:r w:rsidRPr="003249F9">
        <w:rPr>
          <w:rFonts w:ascii="Arial" w:hAnsi="Arial" w:cs="Arial"/>
          <w:sz w:val="20"/>
          <w:szCs w:val="20"/>
        </w:rPr>
        <w:t>Zhotoviteli k převzetí staveniště Objednatelem.</w:t>
      </w:r>
    </w:p>
    <w:p w14:paraId="30FC81E6" w14:textId="77777777" w:rsidR="00BD4A88" w:rsidRPr="003249F9"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3249F9">
        <w:rPr>
          <w:rFonts w:ascii="Arial" w:hAnsi="Arial" w:cs="Arial"/>
          <w:sz w:val="20"/>
          <w:szCs w:val="20"/>
        </w:rPr>
        <w:t>Objednatel je povinen po rozhodnutí o finančním zajištění akce zaslat Zhotoviteli písemnou výzvu k převzetí staveniště.</w:t>
      </w:r>
    </w:p>
    <w:p w14:paraId="4BD02274" w14:textId="06C8A18C" w:rsidR="00DB3FA7" w:rsidRPr="004B0B65" w:rsidRDefault="00BD4A88" w:rsidP="004B0B65">
      <w:pPr>
        <w:pStyle w:val="Zkladntextodsazen21"/>
        <w:widowControl w:val="0"/>
        <w:numPr>
          <w:ilvl w:val="0"/>
          <w:numId w:val="19"/>
        </w:numPr>
        <w:tabs>
          <w:tab w:val="left" w:pos="207"/>
        </w:tabs>
        <w:spacing w:before="120" w:after="120"/>
        <w:ind w:left="0" w:firstLine="0"/>
        <w:rPr>
          <w:rFonts w:ascii="Arial" w:hAnsi="Arial" w:cs="Arial"/>
          <w:sz w:val="20"/>
          <w:szCs w:val="20"/>
        </w:rPr>
      </w:pPr>
      <w:r w:rsidRPr="003249F9">
        <w:rPr>
          <w:rFonts w:ascii="Arial" w:hAnsi="Arial" w:cs="Arial"/>
          <w:sz w:val="20"/>
          <w:szCs w:val="20"/>
        </w:rPr>
        <w:t xml:space="preserve">Pokud Objednatel Zhotoviteli neodešle písemnou výzvu k převzetí staveniště dle této Smlouvy ani do </w:t>
      </w:r>
      <w:r w:rsidR="00574350" w:rsidRPr="003249F9">
        <w:rPr>
          <w:rFonts w:ascii="Arial" w:hAnsi="Arial" w:cs="Arial"/>
          <w:b/>
          <w:sz w:val="20"/>
          <w:szCs w:val="20"/>
        </w:rPr>
        <w:t>31</w:t>
      </w:r>
      <w:r w:rsidRPr="003249F9">
        <w:rPr>
          <w:rFonts w:ascii="Arial" w:hAnsi="Arial" w:cs="Arial"/>
          <w:b/>
          <w:sz w:val="20"/>
          <w:szCs w:val="20"/>
        </w:rPr>
        <w:t xml:space="preserve">. </w:t>
      </w:r>
      <w:r w:rsidR="008B6442" w:rsidRPr="003249F9">
        <w:rPr>
          <w:rFonts w:ascii="Arial" w:hAnsi="Arial" w:cs="Arial"/>
          <w:b/>
          <w:sz w:val="20"/>
          <w:szCs w:val="20"/>
        </w:rPr>
        <w:t>3</w:t>
      </w:r>
      <w:r w:rsidRPr="003249F9">
        <w:rPr>
          <w:rFonts w:ascii="Arial" w:hAnsi="Arial" w:cs="Arial"/>
          <w:b/>
          <w:sz w:val="20"/>
          <w:szCs w:val="20"/>
        </w:rPr>
        <w:t>. 202</w:t>
      </w:r>
      <w:r w:rsidR="008B6442" w:rsidRPr="003249F9">
        <w:rPr>
          <w:rFonts w:ascii="Arial" w:hAnsi="Arial" w:cs="Arial"/>
          <w:b/>
          <w:sz w:val="20"/>
          <w:szCs w:val="20"/>
        </w:rPr>
        <w:t>6</w:t>
      </w:r>
      <w:r w:rsidRPr="003249F9">
        <w:rPr>
          <w:rFonts w:ascii="Arial" w:hAnsi="Arial" w:cs="Arial"/>
          <w:sz w:val="20"/>
          <w:szCs w:val="20"/>
        </w:rPr>
        <w:t>, nenabude</w:t>
      </w:r>
      <w:r w:rsidRPr="00981A72">
        <w:rPr>
          <w:rFonts w:ascii="Arial" w:hAnsi="Arial" w:cs="Arial"/>
          <w:sz w:val="20"/>
          <w:szCs w:val="20"/>
        </w:rPr>
        <w:t xml:space="preserve"> Smlouva účinnosti a bez dalšího tímto </w:t>
      </w:r>
      <w:r w:rsidR="00514680" w:rsidRPr="00981A72">
        <w:rPr>
          <w:rFonts w:ascii="Arial" w:hAnsi="Arial" w:cs="Arial"/>
          <w:sz w:val="20"/>
          <w:szCs w:val="20"/>
        </w:rPr>
        <w:t>dnem pozbude i své platnosti. V </w:t>
      </w:r>
      <w:r w:rsidRPr="00981A72">
        <w:rPr>
          <w:rFonts w:ascii="Arial" w:hAnsi="Arial" w:cs="Arial"/>
          <w:sz w:val="20"/>
          <w:szCs w:val="20"/>
        </w:rPr>
        <w:t>takovém případě nevzniká Zhotoviteli nárok na náhradu škody nebo ušlého zisku a s tímto vědomím Zhotovitel Smlouvu podepisuje.</w:t>
      </w:r>
    </w:p>
    <w:p w14:paraId="0AC68E1E" w14:textId="77777777" w:rsidR="00DB3FA7" w:rsidRPr="00DB3FA7" w:rsidRDefault="00DB3FA7" w:rsidP="004B0B65">
      <w:pPr>
        <w:pStyle w:val="Zkladntextodsazen21"/>
        <w:widowControl w:val="0"/>
        <w:suppressAutoHyphens w:val="0"/>
        <w:spacing w:before="60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5D502126"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lastRenderedPageBreak/>
        <w:t>Zhotovitel souhlasí se zveřejněním případných informa</w:t>
      </w:r>
      <w:r w:rsidR="00514680">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sidR="00514680">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R="004B0B65">
        <w:rPr>
          <w:rFonts w:ascii="Arial" w:hAnsi="Arial" w:cs="Arial"/>
          <w:sz w:val="20"/>
          <w:szCs w:val="20"/>
          <w:lang w:eastAsia="cs-CZ"/>
        </w:rPr>
        <w:t>a </w:t>
      </w:r>
      <w:r w:rsidR="00784271">
        <w:rPr>
          <w:rFonts w:ascii="Arial" w:hAnsi="Arial" w:cs="Arial"/>
          <w:sz w:val="20"/>
          <w:szCs w:val="20"/>
          <w:lang w:eastAsia="cs-CZ"/>
        </w:rPr>
        <w:t>v souladu s platnými Pravidly Rady Kraje Vysočina,</w:t>
      </w:r>
      <w:r w:rsidR="00784271"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sidR="002E2F33">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309418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w:t>
      </w:r>
      <w:r w:rsidR="004B0B65">
        <w:rPr>
          <w:rFonts w:ascii="Arial" w:hAnsi="Arial" w:cs="Arial"/>
          <w:color w:val="000000"/>
          <w:sz w:val="20"/>
          <w:szCs w:val="20"/>
        </w:rPr>
        <w:t>tální odpovědnosti a inovací ve </w:t>
      </w:r>
      <w:r w:rsidRPr="00DB3FA7">
        <w:rPr>
          <w:rFonts w:ascii="Arial" w:hAnsi="Arial" w:cs="Arial"/>
          <w:color w:val="000000"/>
          <w:sz w:val="20"/>
          <w:szCs w:val="20"/>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w:t>
      </w:r>
      <w:r w:rsidR="004B0B65">
        <w:rPr>
          <w:rFonts w:ascii="Arial" w:hAnsi="Arial" w:cs="Arial"/>
          <w:color w:val="000000"/>
          <w:sz w:val="20"/>
          <w:szCs w:val="20"/>
        </w:rPr>
        <w:t xml:space="preserve"> pracovních podmínek a </w:t>
      </w:r>
      <w:r w:rsidRPr="00DB3FA7">
        <w:rPr>
          <w:rFonts w:ascii="Arial" w:hAnsi="Arial" w:cs="Arial"/>
          <w:color w:val="000000"/>
          <w:sz w:val="20"/>
          <w:szCs w:val="20"/>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4"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4"/>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5"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sidR="00514680">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5"/>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w:t>
      </w:r>
      <w:proofErr w:type="gramStart"/>
      <w:r w:rsidRPr="00DB3FA7">
        <w:rPr>
          <w:rFonts w:ascii="Arial" w:hAnsi="Arial" w:cs="Arial"/>
          <w:sz w:val="20"/>
          <w:szCs w:val="20"/>
          <w:lang w:eastAsia="cs-CZ"/>
        </w:rPr>
        <w:t>kterými</w:t>
      </w:r>
      <w:proofErr w:type="gramEnd"/>
      <w:r w:rsidRPr="00DB3FA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EEBEE21" w14:textId="66B810BA" w:rsidR="00E97E6E" w:rsidRPr="004B0B65"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514680">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w:t>
      </w:r>
      <w:r w:rsidR="004B0B65">
        <w:rPr>
          <w:rFonts w:ascii="Arial" w:hAnsi="Arial" w:cs="Arial"/>
          <w:sz w:val="20"/>
          <w:szCs w:val="20"/>
          <w:lang w:eastAsia="cs-CZ"/>
        </w:rPr>
        <w:t>dnostranně nevýhodných podmínek.</w:t>
      </w:r>
    </w:p>
    <w:p w14:paraId="4C1B3EE8" w14:textId="77777777" w:rsidR="00DB3FA7" w:rsidRPr="00DB3FA7" w:rsidRDefault="00DB3FA7" w:rsidP="004B0B65">
      <w:pPr>
        <w:pStyle w:val="Zkladntextodsazen21"/>
        <w:widowControl w:val="0"/>
        <w:suppressAutoHyphens w:val="0"/>
        <w:spacing w:before="600" w:after="120"/>
        <w:ind w:firstLine="0"/>
        <w:rPr>
          <w:rFonts w:ascii="Arial" w:hAnsi="Arial" w:cs="Arial"/>
          <w:sz w:val="20"/>
          <w:szCs w:val="20"/>
          <w:lang w:eastAsia="cs-CZ"/>
        </w:rPr>
      </w:pPr>
      <w:r w:rsidRPr="00DB3FA7">
        <w:rPr>
          <w:rFonts w:ascii="Arial" w:hAnsi="Arial" w:cs="Arial"/>
          <w:sz w:val="20"/>
          <w:szCs w:val="20"/>
          <w:lang w:eastAsia="cs-CZ"/>
        </w:rPr>
        <w:lastRenderedPageBreak/>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44210D29" w14:textId="7E1949A5" w:rsidR="00FF3B43" w:rsidRPr="004B0B65" w:rsidRDefault="00DB3FA7" w:rsidP="004B0B65">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234708A4" w14:textId="73C2C97E" w:rsidR="00DB3FA7" w:rsidRPr="004B0B65" w:rsidRDefault="00DB3FA7" w:rsidP="004B0B65">
      <w:pPr>
        <w:widowControl w:val="0"/>
        <w:spacing w:before="600" w:after="60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B0B65" w14:paraId="57270E3A" w14:textId="77777777" w:rsidTr="00F976F4">
        <w:tc>
          <w:tcPr>
            <w:tcW w:w="4531" w:type="dxa"/>
            <w:vAlign w:val="center"/>
          </w:tcPr>
          <w:p w14:paraId="120C9406" w14:textId="77777777" w:rsidR="004B0B65" w:rsidRDefault="004B0B65" w:rsidP="00F976F4">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07976C6C" w14:textId="77777777" w:rsidR="004B0B65" w:rsidRDefault="004B0B65" w:rsidP="00F976F4">
            <w:pPr>
              <w:rPr>
                <w:rFonts w:ascii="Arial" w:hAnsi="Arial" w:cs="Arial"/>
              </w:rPr>
            </w:pPr>
            <w:r w:rsidRPr="00B10B33">
              <w:rPr>
                <w:rFonts w:ascii="Arial" w:hAnsi="Arial" w:cs="Arial"/>
              </w:rPr>
              <w:t>V Jihlavě</w:t>
            </w:r>
            <w:r>
              <w:rPr>
                <w:rFonts w:ascii="Arial" w:hAnsi="Arial" w:cs="Arial"/>
              </w:rPr>
              <w:t>, dne: viz podpis</w:t>
            </w:r>
          </w:p>
        </w:tc>
      </w:tr>
      <w:tr w:rsidR="004B0B65" w14:paraId="06FF295E" w14:textId="77777777" w:rsidTr="00F976F4">
        <w:tc>
          <w:tcPr>
            <w:tcW w:w="4531" w:type="dxa"/>
          </w:tcPr>
          <w:p w14:paraId="10599A3E" w14:textId="77777777" w:rsidR="004B0B65" w:rsidRDefault="004B0B65" w:rsidP="00F976F4">
            <w:pPr>
              <w:widowControl w:val="0"/>
              <w:spacing w:before="1800"/>
              <w:rPr>
                <w:rFonts w:ascii="Arial" w:hAnsi="Arial" w:cs="Arial"/>
              </w:rPr>
            </w:pPr>
            <w:r w:rsidRPr="00B10B33">
              <w:rPr>
                <w:rFonts w:ascii="Arial" w:hAnsi="Arial" w:cs="Arial"/>
              </w:rPr>
              <w:t>……………………………….</w:t>
            </w:r>
          </w:p>
          <w:p w14:paraId="587F07D3" w14:textId="63229B83" w:rsidR="004B0B65" w:rsidRDefault="004B0B65" w:rsidP="00F976F4">
            <w:pPr>
              <w:widowControl w:val="0"/>
              <w:rPr>
                <w:rFonts w:ascii="Arial" w:hAnsi="Arial" w:cs="Arial"/>
                <w:i/>
                <w:color w:val="000000" w:themeColor="text1"/>
                <w:sz w:val="16"/>
                <w:szCs w:val="16"/>
              </w:rPr>
            </w:pPr>
            <w:r w:rsidRPr="00B10B33">
              <w:rPr>
                <w:rFonts w:ascii="Arial" w:hAnsi="Arial" w:cs="Arial"/>
                <w:i/>
                <w:color w:val="000000" w:themeColor="text1"/>
                <w:sz w:val="16"/>
                <w:szCs w:val="16"/>
              </w:rPr>
              <w:t xml:space="preserve">Titul, jméno, </w:t>
            </w:r>
            <w:proofErr w:type="spellStart"/>
            <w:r w:rsidRPr="00B10B33">
              <w:rPr>
                <w:rFonts w:ascii="Arial" w:hAnsi="Arial" w:cs="Arial"/>
                <w:i/>
                <w:color w:val="000000" w:themeColor="text1"/>
                <w:sz w:val="16"/>
                <w:szCs w:val="16"/>
              </w:rPr>
              <w:t>příjmen</w:t>
            </w:r>
            <w:r w:rsidR="004459F2">
              <w:rPr>
                <w:rFonts w:ascii="Arial" w:hAnsi="Arial" w:cs="Arial"/>
                <w:i/>
                <w:color w:val="000000" w:themeColor="text1"/>
                <w:sz w:val="16"/>
                <w:szCs w:val="16"/>
              </w:rPr>
              <w:t>f</w:t>
            </w:r>
            <w:r w:rsidRPr="00B10B33">
              <w:rPr>
                <w:rFonts w:ascii="Arial" w:hAnsi="Arial" w:cs="Arial"/>
                <w:i/>
                <w:color w:val="000000" w:themeColor="text1"/>
                <w:sz w:val="16"/>
                <w:szCs w:val="16"/>
              </w:rPr>
              <w:t>í</w:t>
            </w:r>
            <w:proofErr w:type="spellEnd"/>
            <w:r w:rsidRPr="00B10B33">
              <w:rPr>
                <w:rFonts w:ascii="Arial" w:hAnsi="Arial" w:cs="Arial"/>
                <w:i/>
                <w:color w:val="000000" w:themeColor="text1"/>
                <w:sz w:val="16"/>
                <w:szCs w:val="16"/>
              </w:rPr>
              <w:t xml:space="preserve"> a funkce osoby</w:t>
            </w:r>
          </w:p>
          <w:p w14:paraId="1C5C188C" w14:textId="77777777" w:rsidR="004B0B65" w:rsidRDefault="004B0B65" w:rsidP="00F976F4">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1426861C" w14:textId="77777777" w:rsidR="004B0B65" w:rsidRDefault="004B0B65" w:rsidP="00F976F4">
            <w:pPr>
              <w:widowControl w:val="0"/>
              <w:spacing w:before="1800"/>
              <w:jc w:val="both"/>
              <w:rPr>
                <w:rFonts w:ascii="Arial" w:hAnsi="Arial" w:cs="Arial"/>
              </w:rPr>
            </w:pPr>
            <w:r w:rsidRPr="00B10B33">
              <w:rPr>
                <w:rFonts w:ascii="Arial" w:hAnsi="Arial" w:cs="Arial"/>
              </w:rPr>
              <w:t>……………………………….</w:t>
            </w:r>
          </w:p>
          <w:p w14:paraId="24F38C15" w14:textId="77777777" w:rsidR="004B0B65" w:rsidRDefault="004B0B65" w:rsidP="00F976F4">
            <w:pPr>
              <w:widowControl w:val="0"/>
              <w:jc w:val="both"/>
              <w:rPr>
                <w:rFonts w:ascii="Arial" w:hAnsi="Arial" w:cs="Arial"/>
                <w:sz w:val="16"/>
                <w:szCs w:val="16"/>
              </w:rPr>
            </w:pPr>
            <w:r w:rsidRPr="00B10B33">
              <w:rPr>
                <w:rFonts w:ascii="Arial" w:hAnsi="Arial" w:cs="Arial"/>
                <w:sz w:val="16"/>
                <w:szCs w:val="16"/>
              </w:rPr>
              <w:t>Ing. Radovan Necid, ředitel organizace</w:t>
            </w:r>
          </w:p>
          <w:p w14:paraId="2E51C60A" w14:textId="77777777" w:rsidR="004B0B65" w:rsidRDefault="004B0B65" w:rsidP="00F976F4">
            <w:pPr>
              <w:widowControl w:val="0"/>
              <w:jc w:val="both"/>
              <w:rPr>
                <w:rFonts w:ascii="Arial" w:hAnsi="Arial" w:cs="Arial"/>
                <w:sz w:val="16"/>
                <w:szCs w:val="16"/>
              </w:rPr>
            </w:pPr>
            <w:r w:rsidRPr="00B10B33">
              <w:rPr>
                <w:rFonts w:ascii="Arial" w:hAnsi="Arial" w:cs="Arial"/>
                <w:sz w:val="16"/>
                <w:szCs w:val="16"/>
              </w:rPr>
              <w:t>Krajská správa a údržba silnic</w:t>
            </w:r>
          </w:p>
          <w:p w14:paraId="12274142" w14:textId="77777777" w:rsidR="004B0B65" w:rsidRDefault="004B0B65" w:rsidP="00F976F4">
            <w:pPr>
              <w:widowControl w:val="0"/>
              <w:jc w:val="both"/>
              <w:rPr>
                <w:rFonts w:ascii="Arial" w:hAnsi="Arial" w:cs="Arial"/>
              </w:rPr>
            </w:pPr>
            <w:r w:rsidRPr="00B10B33">
              <w:rPr>
                <w:rFonts w:ascii="Arial" w:hAnsi="Arial" w:cs="Arial"/>
                <w:sz w:val="16"/>
                <w:szCs w:val="16"/>
              </w:rPr>
              <w:t>Vysočiny, příspěvková organizace</w:t>
            </w:r>
          </w:p>
        </w:tc>
      </w:tr>
    </w:tbl>
    <w:p w14:paraId="63A11835" w14:textId="77777777" w:rsidR="00E97E6E" w:rsidRDefault="00E97E6E" w:rsidP="00DB3FA7">
      <w:pPr>
        <w:widowControl w:val="0"/>
        <w:spacing w:before="120" w:after="120" w:line="240" w:lineRule="auto"/>
        <w:rPr>
          <w:rFonts w:ascii="Arial" w:hAnsi="Arial" w:cs="Arial"/>
          <w:sz w:val="20"/>
          <w:szCs w:val="20"/>
        </w:rPr>
      </w:pPr>
    </w:p>
    <w:p w14:paraId="362A85A4" w14:textId="77777777" w:rsidR="00E97E6E" w:rsidRDefault="00E97E6E" w:rsidP="00DB3FA7">
      <w:pPr>
        <w:widowControl w:val="0"/>
        <w:spacing w:before="120" w:after="120" w:line="240" w:lineRule="auto"/>
        <w:rPr>
          <w:rFonts w:ascii="Arial" w:hAnsi="Arial" w:cs="Arial"/>
          <w:sz w:val="20"/>
          <w:szCs w:val="20"/>
        </w:rPr>
      </w:pPr>
    </w:p>
    <w:p w14:paraId="5142FCE9" w14:textId="75F36785" w:rsidR="0043755C" w:rsidRDefault="00EC4423" w:rsidP="00514680">
      <w:r>
        <w:rPr>
          <w:rFonts w:ascii="Arial" w:hAnsi="Arial" w:cs="Arial"/>
          <w:b/>
          <w:sz w:val="20"/>
          <w:szCs w:val="20"/>
        </w:rPr>
        <w:br w:type="page"/>
      </w:r>
    </w:p>
    <w:p w14:paraId="0A0D9CF8" w14:textId="0CFEE947" w:rsidR="0043755C" w:rsidRPr="00DB3FA7" w:rsidRDefault="0043755C" w:rsidP="004B0B65">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 xml:space="preserve">říloha </w:t>
      </w:r>
      <w:proofErr w:type="spellStart"/>
      <w:r w:rsidRPr="00DB3FA7">
        <w:rPr>
          <w:rFonts w:ascii="Arial" w:hAnsi="Arial" w:cs="Arial"/>
          <w:b/>
          <w:sz w:val="20"/>
          <w:szCs w:val="20"/>
        </w:rPr>
        <w:t>SoD</w:t>
      </w:r>
      <w:proofErr w:type="spellEnd"/>
    </w:p>
    <w:p w14:paraId="3787BC1C" w14:textId="0E35CE36" w:rsidR="0043755C" w:rsidRPr="004B0B65" w:rsidRDefault="0043755C" w:rsidP="004B0B65">
      <w:pPr>
        <w:widowControl w:val="0"/>
        <w:spacing w:before="60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D484A39" w14:textId="77777777" w:rsidR="0043755C" w:rsidRPr="00DB3FA7" w:rsidRDefault="0043755C" w:rsidP="004B0B65">
      <w:pPr>
        <w:widowControl w:val="0"/>
        <w:spacing w:before="48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9545490" w14:textId="77777777" w:rsidR="0043755C" w:rsidRPr="00DB3FA7" w:rsidRDefault="0043755C" w:rsidP="0043755C">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4CFE6617" w14:textId="1960C53E" w:rsidR="0043755C" w:rsidRPr="00DB3FA7" w:rsidRDefault="0043755C" w:rsidP="0043755C">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569F6609" w14:textId="77777777" w:rsidR="0043755C" w:rsidRPr="00DB3FA7" w:rsidRDefault="0043755C" w:rsidP="004B0B65">
      <w:pPr>
        <w:widowControl w:val="0"/>
        <w:spacing w:before="240" w:after="24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3C1A4468" w14:textId="77777777" w:rsidR="0043755C" w:rsidRDefault="0043755C" w:rsidP="0043755C">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BF1B27" w14:textId="77777777" w:rsidR="0043755C" w:rsidRDefault="0043755C" w:rsidP="0043755C">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C818B0B" w14:textId="77777777" w:rsidR="0043755C" w:rsidRPr="002B2AD8" w:rsidRDefault="0043755C" w:rsidP="0043755C">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830D624" w14:textId="5608E878" w:rsidR="0043755C" w:rsidRPr="00DB3FA7" w:rsidRDefault="0043755C" w:rsidP="004B0B65">
      <w:pPr>
        <w:widowControl w:val="0"/>
        <w:spacing w:before="360"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2493E445" w14:textId="77777777" w:rsidR="0043755C" w:rsidRPr="00DB3FA7" w:rsidRDefault="0043755C" w:rsidP="004B0B65">
      <w:pPr>
        <w:widowControl w:val="0"/>
        <w:pBdr>
          <w:bottom w:val="single" w:sz="4" w:space="1" w:color="auto"/>
        </w:pBdr>
        <w:spacing w:before="600" w:after="600" w:line="240" w:lineRule="auto"/>
        <w:rPr>
          <w:rFonts w:ascii="Arial" w:eastAsia="Batang" w:hAnsi="Arial" w:cs="Arial"/>
          <w:sz w:val="20"/>
          <w:szCs w:val="20"/>
        </w:rPr>
      </w:pPr>
    </w:p>
    <w:p w14:paraId="1E138F28" w14:textId="2CB6B366" w:rsidR="0043755C" w:rsidRPr="00A870A1" w:rsidRDefault="0043755C" w:rsidP="004B0B65">
      <w:pPr>
        <w:widowControl w:val="0"/>
        <w:spacing w:after="240" w:line="240" w:lineRule="auto"/>
        <w:rPr>
          <w:rFonts w:ascii="Arial" w:hAnsi="Arial" w:cs="Arial"/>
          <w:b/>
          <w:sz w:val="20"/>
          <w:szCs w:val="20"/>
          <w:lang w:eastAsia="cs-CZ"/>
        </w:rPr>
      </w:pPr>
      <w:r w:rsidRPr="00A870A1">
        <w:rPr>
          <w:rFonts w:ascii="Arial" w:hAnsi="Arial" w:cs="Arial"/>
          <w:b/>
          <w:sz w:val="20"/>
          <w:szCs w:val="20"/>
          <w:lang w:eastAsia="cs-CZ"/>
        </w:rPr>
        <w:t>Zhotovitel:</w:t>
      </w:r>
    </w:p>
    <w:p w14:paraId="6F67B257" w14:textId="77777777" w:rsidR="0043755C" w:rsidRPr="00A870A1" w:rsidRDefault="0043755C" w:rsidP="0043755C">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267B35FC" w14:textId="535B2ED6" w:rsidR="0043755C" w:rsidRPr="004B0B65" w:rsidRDefault="0043755C" w:rsidP="0043755C">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FD2C8CE" w14:textId="77777777" w:rsidR="0043755C" w:rsidRPr="00A870A1" w:rsidRDefault="0043755C" w:rsidP="004B0B65">
      <w:pPr>
        <w:widowControl w:val="0"/>
        <w:spacing w:before="240" w:after="24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2A356C4F" w14:textId="77777777" w:rsidR="004B0B65" w:rsidRDefault="0043755C" w:rsidP="004B0B65">
      <w:pPr>
        <w:widowControl w:val="0"/>
        <w:spacing w:before="600" w:after="12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2CC7B123" w14:textId="0FCF9936" w:rsidR="0043755C" w:rsidRPr="004B0B65" w:rsidRDefault="0043755C" w:rsidP="004B0B65">
      <w:pPr>
        <w:widowControl w:val="0"/>
        <w:spacing w:before="120" w:after="120" w:line="240" w:lineRule="auto"/>
        <w:rPr>
          <w:rFonts w:ascii="Arial" w:hAnsi="Arial" w:cs="Arial"/>
          <w:bCs/>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03E36841" w14:textId="77777777" w:rsidR="0043755C" w:rsidRPr="00A870A1" w:rsidRDefault="0043755C" w:rsidP="0043755C">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623459A"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232036E"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63BA6EAC"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6B22BC49" w14:textId="11C8919C" w:rsidR="0043755C" w:rsidRDefault="0043755C" w:rsidP="004B0B65">
      <w:pPr>
        <w:widowControl w:val="0"/>
        <w:spacing w:before="600" w:after="120" w:line="240" w:lineRule="auto"/>
        <w:rPr>
          <w:rFonts w:ascii="Arial" w:hAnsi="Arial" w:cs="Arial"/>
          <w:sz w:val="20"/>
          <w:szCs w:val="20"/>
          <w:lang w:eastAsia="cs-CZ"/>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0766F8B7" w14:textId="3FC3D649" w:rsidR="0043755C" w:rsidRPr="00A870A1" w:rsidRDefault="0043755C" w:rsidP="004B0B65">
      <w:pPr>
        <w:pStyle w:val="Bezmezer"/>
        <w:widowControl w:val="0"/>
        <w:tabs>
          <w:tab w:val="center" w:pos="1985"/>
          <w:tab w:val="center" w:pos="7371"/>
        </w:tabs>
        <w:spacing w:before="120" w:after="120"/>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14602E4B" w14:textId="77777777" w:rsidR="0043755C" w:rsidRPr="00A870A1" w:rsidRDefault="0043755C" w:rsidP="0043755C">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8DCB45C"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6000157"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5940513A"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3790A1F" w14:textId="77777777" w:rsidR="0043755C" w:rsidRDefault="0043755C" w:rsidP="0043755C">
      <w:pPr>
        <w:widowControl w:val="0"/>
        <w:spacing w:after="0" w:line="240" w:lineRule="auto"/>
      </w:pPr>
    </w:p>
    <w:p w14:paraId="60A53730" w14:textId="328E7F4B" w:rsidR="0043755C" w:rsidRDefault="0043755C" w:rsidP="00791A63">
      <w:pPr>
        <w:widowControl w:val="0"/>
        <w:spacing w:after="0" w:line="240" w:lineRule="auto"/>
      </w:pPr>
    </w:p>
    <w:p w14:paraId="1FB636DE" w14:textId="77777777" w:rsidR="0043755C" w:rsidRDefault="0043755C" w:rsidP="00791A63">
      <w:pPr>
        <w:widowControl w:val="0"/>
        <w:spacing w:after="0" w:line="240" w:lineRule="auto"/>
      </w:pPr>
    </w:p>
    <w:sectPr w:rsidR="0043755C" w:rsidSect="00AB0CD8">
      <w:headerReference w:type="default" r:id="rId9"/>
      <w:footerReference w:type="default" r:id="rId10"/>
      <w:pgSz w:w="11906" w:h="16838" w:code="9"/>
      <w:pgMar w:top="1985" w:right="1418" w:bottom="1418" w:left="1418" w:header="709"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EA61B" w14:textId="77777777" w:rsidR="005A695F" w:rsidRDefault="005A695F" w:rsidP="00CE44A1">
      <w:pPr>
        <w:spacing w:after="0" w:line="240" w:lineRule="auto"/>
      </w:pPr>
      <w:r>
        <w:separator/>
      </w:r>
    </w:p>
  </w:endnote>
  <w:endnote w:type="continuationSeparator" w:id="0">
    <w:p w14:paraId="1DA8084C"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0805" w14:textId="7A28E4CE"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D25435">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D25435">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B8AD0" w14:textId="77777777" w:rsidR="005A695F" w:rsidRDefault="005A695F" w:rsidP="00CE44A1">
      <w:pPr>
        <w:spacing w:after="0" w:line="240" w:lineRule="auto"/>
      </w:pPr>
      <w:r>
        <w:separator/>
      </w:r>
    </w:p>
  </w:footnote>
  <w:footnote w:type="continuationSeparator" w:id="0">
    <w:p w14:paraId="6ADD4F1E"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15800"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4CD5EFB2" wp14:editId="7820EC95">
          <wp:simplePos x="0" y="0"/>
          <wp:positionH relativeFrom="margin">
            <wp:posOffset>-53340</wp:posOffset>
          </wp:positionH>
          <wp:positionV relativeFrom="margin">
            <wp:posOffset>-1163955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5B29C9D2" w14:textId="77777777" w:rsidR="00CE44A1" w:rsidRDefault="00CE44A1">
    <w:pPr>
      <w:pStyle w:val="Zhlav"/>
    </w:pPr>
  </w:p>
  <w:tbl>
    <w:tblPr>
      <w:tblStyle w:val="Mkatabulky"/>
      <w:tblW w:w="9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28"/>
    </w:tblGrid>
    <w:tr w:rsidR="00CE44A1" w:rsidRPr="003E2767" w14:paraId="6A11DB8F" w14:textId="77777777" w:rsidTr="00963DC7">
      <w:trPr>
        <w:trHeight w:val="91"/>
      </w:trPr>
      <w:tc>
        <w:tcPr>
          <w:tcW w:w="4786" w:type="dxa"/>
        </w:tcPr>
        <w:p w14:paraId="6D30649D" w14:textId="77777777" w:rsidR="00CE44A1" w:rsidRPr="00931CF7" w:rsidRDefault="00CE44A1" w:rsidP="00B75718">
          <w:pPr>
            <w:rPr>
              <w:rFonts w:ascii="Arial" w:hAnsi="Arial" w:cs="Arial"/>
              <w:sz w:val="16"/>
              <w:szCs w:val="16"/>
            </w:rPr>
          </w:pPr>
        </w:p>
      </w:tc>
      <w:tc>
        <w:tcPr>
          <w:tcW w:w="4528" w:type="dxa"/>
        </w:tcPr>
        <w:p w14:paraId="713DC740" w14:textId="233C7438" w:rsidR="00CE44A1" w:rsidRPr="00B75718" w:rsidRDefault="00CE44A1" w:rsidP="00AB0CD8">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14:paraId="7509C5A7" w14:textId="77777777" w:rsidTr="00963DC7">
      <w:trPr>
        <w:trHeight w:val="91"/>
      </w:trPr>
      <w:tc>
        <w:tcPr>
          <w:tcW w:w="4786" w:type="dxa"/>
        </w:tcPr>
        <w:p w14:paraId="4A20D9C9" w14:textId="153B60D3" w:rsidR="00B75718" w:rsidRPr="00963DC7" w:rsidRDefault="00AB0CD8" w:rsidP="006E11F6">
          <w:pPr>
            <w:rPr>
              <w:rFonts w:ascii="Arial" w:hAnsi="Arial" w:cs="Arial"/>
              <w:b/>
              <w:sz w:val="16"/>
              <w:szCs w:val="16"/>
            </w:rPr>
          </w:pPr>
          <w:r w:rsidRPr="00963DC7">
            <w:rPr>
              <w:rFonts w:ascii="Arial" w:hAnsi="Arial" w:cs="Arial"/>
              <w:b/>
              <w:sz w:val="16"/>
              <w:szCs w:val="16"/>
            </w:rPr>
            <w:t xml:space="preserve">III/38710 Rožná – most </w:t>
          </w:r>
          <w:proofErr w:type="spellStart"/>
          <w:r w:rsidRPr="00963DC7">
            <w:rPr>
              <w:rFonts w:ascii="Arial" w:hAnsi="Arial" w:cs="Arial"/>
              <w:b/>
              <w:sz w:val="16"/>
              <w:szCs w:val="16"/>
            </w:rPr>
            <w:t>ev.č</w:t>
          </w:r>
          <w:proofErr w:type="spellEnd"/>
          <w:r w:rsidRPr="00963DC7">
            <w:rPr>
              <w:rFonts w:ascii="Arial" w:hAnsi="Arial" w:cs="Arial"/>
              <w:b/>
              <w:sz w:val="16"/>
              <w:szCs w:val="16"/>
            </w:rPr>
            <w:t>. 38710-7</w:t>
          </w:r>
        </w:p>
      </w:tc>
      <w:tc>
        <w:tcPr>
          <w:tcW w:w="4528" w:type="dxa"/>
        </w:tcPr>
        <w:p w14:paraId="694FCFE1" w14:textId="73AA3A13"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r w:rsidR="00AE0851">
            <w:rPr>
              <w:rFonts w:ascii="Arial" w:hAnsi="Arial" w:cs="Arial"/>
              <w:b/>
              <w:sz w:val="16"/>
              <w:szCs w:val="16"/>
            </w:rPr>
            <w:t xml:space="preserve"> </w:t>
          </w:r>
        </w:p>
        <w:p w14:paraId="35E6DF1A" w14:textId="77777777"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9E8105A"/>
    <w:multiLevelType w:val="hybridMultilevel"/>
    <w:tmpl w:val="73ECBEAA"/>
    <w:lvl w:ilvl="0" w:tplc="82FEC634">
      <w:start w:val="1"/>
      <w:numFmt w:val="ordinal"/>
      <w:lvlText w:val="5.%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8"/>
  </w:num>
  <w:num w:numId="4">
    <w:abstractNumId w:val="22"/>
  </w:num>
  <w:num w:numId="5">
    <w:abstractNumId w:val="16"/>
  </w:num>
  <w:num w:numId="6">
    <w:abstractNumId w:val="5"/>
  </w:num>
  <w:num w:numId="7">
    <w:abstractNumId w:val="19"/>
  </w:num>
  <w:num w:numId="8">
    <w:abstractNumId w:val="2"/>
  </w:num>
  <w:num w:numId="9">
    <w:abstractNumId w:val="10"/>
  </w:num>
  <w:num w:numId="10">
    <w:abstractNumId w:val="9"/>
  </w:num>
  <w:num w:numId="11">
    <w:abstractNumId w:val="11"/>
  </w:num>
  <w:num w:numId="12">
    <w:abstractNumId w:val="8"/>
  </w:num>
  <w:num w:numId="13">
    <w:abstractNumId w:val="1"/>
  </w:num>
  <w:num w:numId="14">
    <w:abstractNumId w:val="20"/>
  </w:num>
  <w:num w:numId="15">
    <w:abstractNumId w:val="21"/>
  </w:num>
  <w:num w:numId="16">
    <w:abstractNumId w:val="4"/>
  </w:num>
  <w:num w:numId="17">
    <w:abstractNumId w:val="14"/>
  </w:num>
  <w:num w:numId="18">
    <w:abstractNumId w:val="3"/>
  </w:num>
  <w:num w:numId="19">
    <w:abstractNumId w:val="17"/>
  </w:num>
  <w:num w:numId="20">
    <w:abstractNumId w:val="7"/>
  </w:num>
  <w:num w:numId="21">
    <w:abstractNumId w:val="6"/>
  </w:num>
  <w:num w:numId="22">
    <w:abstractNumId w:val="12"/>
  </w:num>
  <w:num w:numId="2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írová Jana">
    <w15:presenceInfo w15:providerId="AD" w15:userId="S-1-5-21-1547814083-1834688084-2493830544-49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2473"/>
    <w:rsid w:val="000224E2"/>
    <w:rsid w:val="00022BB7"/>
    <w:rsid w:val="000743E1"/>
    <w:rsid w:val="000D34E5"/>
    <w:rsid w:val="000E32BB"/>
    <w:rsid w:val="001178E0"/>
    <w:rsid w:val="001540F7"/>
    <w:rsid w:val="00165B60"/>
    <w:rsid w:val="001661AA"/>
    <w:rsid w:val="0018276E"/>
    <w:rsid w:val="00186285"/>
    <w:rsid w:val="00192BB2"/>
    <w:rsid w:val="001A3D56"/>
    <w:rsid w:val="001C3850"/>
    <w:rsid w:val="001C7220"/>
    <w:rsid w:val="001F51BD"/>
    <w:rsid w:val="00207566"/>
    <w:rsid w:val="00211A60"/>
    <w:rsid w:val="00212951"/>
    <w:rsid w:val="00213789"/>
    <w:rsid w:val="00230BE8"/>
    <w:rsid w:val="00240D5B"/>
    <w:rsid w:val="00242172"/>
    <w:rsid w:val="002658DC"/>
    <w:rsid w:val="002912BE"/>
    <w:rsid w:val="002B4502"/>
    <w:rsid w:val="002B4946"/>
    <w:rsid w:val="002E2F33"/>
    <w:rsid w:val="00322F04"/>
    <w:rsid w:val="003249F9"/>
    <w:rsid w:val="00327EFC"/>
    <w:rsid w:val="00350106"/>
    <w:rsid w:val="00352E21"/>
    <w:rsid w:val="00366B33"/>
    <w:rsid w:val="003A7079"/>
    <w:rsid w:val="003B7F2B"/>
    <w:rsid w:val="003C1001"/>
    <w:rsid w:val="003D1036"/>
    <w:rsid w:val="003D7B0F"/>
    <w:rsid w:val="0040477E"/>
    <w:rsid w:val="00412A1E"/>
    <w:rsid w:val="0043755C"/>
    <w:rsid w:val="004459F2"/>
    <w:rsid w:val="0045322E"/>
    <w:rsid w:val="00475489"/>
    <w:rsid w:val="00486942"/>
    <w:rsid w:val="004A07C6"/>
    <w:rsid w:val="004A2280"/>
    <w:rsid w:val="004B0B65"/>
    <w:rsid w:val="004C2984"/>
    <w:rsid w:val="004C3E1A"/>
    <w:rsid w:val="004C6592"/>
    <w:rsid w:val="0050004C"/>
    <w:rsid w:val="00514680"/>
    <w:rsid w:val="00537AD4"/>
    <w:rsid w:val="00555069"/>
    <w:rsid w:val="00574350"/>
    <w:rsid w:val="00591015"/>
    <w:rsid w:val="005A695F"/>
    <w:rsid w:val="005A705F"/>
    <w:rsid w:val="005C44AC"/>
    <w:rsid w:val="005D11A4"/>
    <w:rsid w:val="0060011A"/>
    <w:rsid w:val="00640AD0"/>
    <w:rsid w:val="00661D58"/>
    <w:rsid w:val="00684A77"/>
    <w:rsid w:val="006A536E"/>
    <w:rsid w:val="006A55FF"/>
    <w:rsid w:val="006A762B"/>
    <w:rsid w:val="006C4204"/>
    <w:rsid w:val="006D2A5A"/>
    <w:rsid w:val="006D62AB"/>
    <w:rsid w:val="006E11F6"/>
    <w:rsid w:val="007067A4"/>
    <w:rsid w:val="007155E4"/>
    <w:rsid w:val="007474FE"/>
    <w:rsid w:val="00754C56"/>
    <w:rsid w:val="00784271"/>
    <w:rsid w:val="00791A63"/>
    <w:rsid w:val="00815618"/>
    <w:rsid w:val="0083136F"/>
    <w:rsid w:val="00843755"/>
    <w:rsid w:val="00845797"/>
    <w:rsid w:val="0085394E"/>
    <w:rsid w:val="00880414"/>
    <w:rsid w:val="008A302D"/>
    <w:rsid w:val="008A49DD"/>
    <w:rsid w:val="008B6442"/>
    <w:rsid w:val="008C1E1A"/>
    <w:rsid w:val="008E5620"/>
    <w:rsid w:val="008F2FA1"/>
    <w:rsid w:val="008F68F9"/>
    <w:rsid w:val="009014AB"/>
    <w:rsid w:val="009074AC"/>
    <w:rsid w:val="009253B2"/>
    <w:rsid w:val="00933BF8"/>
    <w:rsid w:val="00963DC7"/>
    <w:rsid w:val="0097294C"/>
    <w:rsid w:val="00981A72"/>
    <w:rsid w:val="009C1A68"/>
    <w:rsid w:val="009D76C4"/>
    <w:rsid w:val="009E1337"/>
    <w:rsid w:val="009F1A04"/>
    <w:rsid w:val="009F775C"/>
    <w:rsid w:val="00A23E09"/>
    <w:rsid w:val="00A30F97"/>
    <w:rsid w:val="00A62DD0"/>
    <w:rsid w:val="00A7037A"/>
    <w:rsid w:val="00A70A8E"/>
    <w:rsid w:val="00A72478"/>
    <w:rsid w:val="00A75AB9"/>
    <w:rsid w:val="00A936D8"/>
    <w:rsid w:val="00A940FA"/>
    <w:rsid w:val="00A9597B"/>
    <w:rsid w:val="00A9796B"/>
    <w:rsid w:val="00AA0461"/>
    <w:rsid w:val="00AA5A23"/>
    <w:rsid w:val="00AB0B18"/>
    <w:rsid w:val="00AB0CD8"/>
    <w:rsid w:val="00AC64FA"/>
    <w:rsid w:val="00AE0851"/>
    <w:rsid w:val="00B244A1"/>
    <w:rsid w:val="00B61713"/>
    <w:rsid w:val="00B652F5"/>
    <w:rsid w:val="00B656C1"/>
    <w:rsid w:val="00B66D28"/>
    <w:rsid w:val="00B75718"/>
    <w:rsid w:val="00B83B48"/>
    <w:rsid w:val="00B9097B"/>
    <w:rsid w:val="00B9636B"/>
    <w:rsid w:val="00BA1703"/>
    <w:rsid w:val="00BA6AA2"/>
    <w:rsid w:val="00BD4A88"/>
    <w:rsid w:val="00BE456F"/>
    <w:rsid w:val="00BF563D"/>
    <w:rsid w:val="00C13496"/>
    <w:rsid w:val="00C771D6"/>
    <w:rsid w:val="00C80317"/>
    <w:rsid w:val="00C81351"/>
    <w:rsid w:val="00C8706D"/>
    <w:rsid w:val="00C95325"/>
    <w:rsid w:val="00CC7199"/>
    <w:rsid w:val="00CE44A1"/>
    <w:rsid w:val="00CF34EB"/>
    <w:rsid w:val="00CF7148"/>
    <w:rsid w:val="00D1752C"/>
    <w:rsid w:val="00D1793D"/>
    <w:rsid w:val="00D25435"/>
    <w:rsid w:val="00D46230"/>
    <w:rsid w:val="00D57520"/>
    <w:rsid w:val="00D70E01"/>
    <w:rsid w:val="00D7172C"/>
    <w:rsid w:val="00D81616"/>
    <w:rsid w:val="00D8671B"/>
    <w:rsid w:val="00DB3FA7"/>
    <w:rsid w:val="00DE3847"/>
    <w:rsid w:val="00E0602B"/>
    <w:rsid w:val="00E114A6"/>
    <w:rsid w:val="00E30D37"/>
    <w:rsid w:val="00E35993"/>
    <w:rsid w:val="00E55B8B"/>
    <w:rsid w:val="00E774FF"/>
    <w:rsid w:val="00E97E6E"/>
    <w:rsid w:val="00EC4423"/>
    <w:rsid w:val="00F05583"/>
    <w:rsid w:val="00F117E0"/>
    <w:rsid w:val="00F3741C"/>
    <w:rsid w:val="00F64B75"/>
    <w:rsid w:val="00F7612B"/>
    <w:rsid w:val="00F85548"/>
    <w:rsid w:val="00FB4981"/>
    <w:rsid w:val="00FB69CA"/>
    <w:rsid w:val="00FC061F"/>
    <w:rsid w:val="00FC5C3E"/>
    <w:rsid w:val="00FF3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5713"/>
    <o:shapelayout v:ext="edit">
      <o:idmap v:ext="edit" data="1"/>
    </o:shapelayout>
  </w:shapeDefaults>
  <w:decimalSymbol w:val=","/>
  <w:listSeparator w:val=";"/>
  <w14:docId w14:val="08D328A4"/>
  <w15:docId w15:val="{2C26AD66-A27D-4E93-8A6B-A04A2424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739B7-C580-4D1A-B0FD-30A35C160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2965</Words>
  <Characters>17497</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4</cp:revision>
  <dcterms:created xsi:type="dcterms:W3CDTF">2025-12-19T07:37:00Z</dcterms:created>
  <dcterms:modified xsi:type="dcterms:W3CDTF">2026-01-05T09:53:00Z</dcterms:modified>
</cp:coreProperties>
</file>